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</w:p>
    <w:p>
      <w:pPr>
        <w:keepLines/>
        <w:keepNext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</w:p>
    <w:p>
      <w:pPr>
        <w:jc w:val="center"/>
        <w:keepLines/>
        <w:keepNext/>
        <w:rPr>
          <w:rFonts w:eastAsia="Calibri"/>
          <w:b/>
          <w:sz w:val="32"/>
          <w:szCs w:val="32"/>
          <w:highlight w:val="white"/>
        </w:rPr>
      </w:pPr>
      <w:r>
        <w:rPr>
          <w:rFonts w:eastAsia="Calibri"/>
          <w:b/>
          <w:sz w:val="32"/>
          <w:szCs w:val="32"/>
          <w:highlight w:val="white"/>
        </w:rPr>
        <w:t xml:space="preserve">Технические </w:t>
      </w:r>
      <w:r>
        <w:rPr>
          <w:rFonts w:eastAsia="Calibri"/>
          <w:b/>
          <w:sz w:val="32"/>
          <w:szCs w:val="32"/>
          <w:highlight w:val="white"/>
        </w:rPr>
        <w:t xml:space="preserve">требования </w:t>
      </w:r>
      <w:r>
        <w:rPr>
          <w:rFonts w:eastAsia="Calibri"/>
          <w:b/>
          <w:sz w:val="32"/>
          <w:szCs w:val="32"/>
          <w:highlight w:val="white"/>
        </w:rPr>
        <w:t xml:space="preserve">на выполнение работ</w:t>
      </w:r>
      <w:r>
        <w:rPr>
          <w:rFonts w:eastAsia="Calibri"/>
          <w:b/>
          <w:sz w:val="32"/>
          <w:szCs w:val="32"/>
          <w:highlight w:val="white"/>
        </w:rPr>
      </w:r>
      <w:r>
        <w:rPr>
          <w:rFonts w:eastAsia="Calibri"/>
          <w:b/>
          <w:sz w:val="32"/>
          <w:szCs w:val="32"/>
          <w:highlight w:val="white"/>
        </w:rPr>
      </w:r>
    </w:p>
    <w:p>
      <w:pPr>
        <w:jc w:val="center"/>
        <w:rPr>
          <w:b/>
          <w:sz w:val="32"/>
          <w:szCs w:val="32"/>
          <w:highlight w:val="white"/>
        </w:rPr>
      </w:pPr>
      <w:r>
        <w:rPr>
          <w:b/>
          <w:sz w:val="32"/>
          <w:szCs w:val="32"/>
          <w:highlight w:val="white"/>
        </w:rPr>
      </w:r>
      <w:r>
        <w:rPr>
          <w:b/>
          <w:sz w:val="32"/>
          <w:szCs w:val="32"/>
          <w:highlight w:val="white"/>
        </w:rPr>
      </w:r>
      <w:r>
        <w:rPr>
          <w:b/>
          <w:sz w:val="32"/>
          <w:szCs w:val="32"/>
          <w:highlight w:val="white"/>
        </w:rPr>
      </w:r>
    </w:p>
    <w:p>
      <w:pPr>
        <w:jc w:val="center"/>
        <w:rPr>
          <w:b/>
          <w:bCs/>
          <w:sz w:val="32"/>
          <w:szCs w:val="32"/>
          <w:highlight w:val="white"/>
        </w:rPr>
      </w:pPr>
      <w:r>
        <w:rPr>
          <w:b/>
          <w:bCs/>
          <w:sz w:val="32"/>
          <w:szCs w:val="32"/>
          <w:highlight w:val="white"/>
        </w:rPr>
        <w:t xml:space="preserve">«</w:t>
      </w:r>
      <w:r>
        <w:rPr>
          <w:b/>
          <w:bCs/>
          <w:sz w:val="32"/>
          <w:szCs w:val="32"/>
          <w:highlight w:val="white"/>
        </w:rPr>
        <w:t xml:space="preserve">ОКПД2 42.21.21 Выполнение строительно-монтажных работ по техпе</w:t>
      </w:r>
      <w:r>
        <w:rPr>
          <w:b/>
          <w:bCs/>
          <w:sz w:val="32"/>
          <w:szCs w:val="32"/>
          <w:highlight w:val="white"/>
        </w:rPr>
        <w:t xml:space="preserve">ревооружению участка тепловой сети от УТ-01101 до УТ-01102 для подключения объекта "Общественно-торговый центр» расположенного по адресу: Приморски</w:t>
      </w:r>
      <w:r>
        <w:rPr>
          <w:b/>
          <w:bCs/>
          <w:sz w:val="32"/>
          <w:szCs w:val="32"/>
          <w:highlight w:val="white"/>
        </w:rPr>
        <w:t xml:space="preserve">й край, г. Артем, ул. Кирова, 19", Q_505-ПТС-49т</w:t>
      </w:r>
      <w:r>
        <w:rPr>
          <w:b/>
          <w:bCs/>
          <w:sz w:val="32"/>
          <w:szCs w:val="32"/>
          <w:highlight w:val="white"/>
        </w:rPr>
        <w:t xml:space="preserve">п</w:t>
      </w:r>
      <w:r>
        <w:rPr>
          <w:b/>
          <w:bCs/>
          <w:sz w:val="32"/>
          <w:szCs w:val="32"/>
          <w:highlight w:val="white"/>
        </w:rPr>
        <w:t xml:space="preserve">»</w:t>
      </w:r>
      <w:r>
        <w:rPr>
          <w:b/>
          <w:bCs/>
          <w:sz w:val="32"/>
          <w:szCs w:val="32"/>
          <w:highlight w:val="white"/>
        </w:rPr>
      </w:r>
      <w:r>
        <w:rPr>
          <w:b/>
          <w:bCs/>
          <w:sz w:val="32"/>
          <w:szCs w:val="32"/>
          <w:highlight w:val="white"/>
        </w:rPr>
      </w:r>
    </w:p>
    <w:p>
      <w:pPr>
        <w:jc w:val="center"/>
        <w:rPr>
          <w:b/>
          <w:bCs/>
          <w:sz w:val="32"/>
          <w:szCs w:val="32"/>
          <w:highlight w:val="white"/>
        </w:rPr>
      </w:pPr>
      <w:r>
        <w:rPr>
          <w:b/>
          <w:bCs/>
          <w:sz w:val="32"/>
          <w:szCs w:val="32"/>
          <w:highlight w:val="white"/>
        </w:rPr>
        <w:t xml:space="preserve">Лот №</w:t>
      </w:r>
      <w:r>
        <w:rPr>
          <w:b/>
          <w:bCs/>
          <w:sz w:val="32"/>
          <w:szCs w:val="32"/>
          <w:highlight w:val="white"/>
        </w:rPr>
        <w:t xml:space="preserve">22137009-ТПИР ОБСЛ-2026-ДГК-ПТС</w:t>
      </w:r>
      <w:r>
        <w:rPr>
          <w:b/>
          <w:bCs/>
          <w:sz w:val="32"/>
          <w:szCs w:val="32"/>
          <w:highlight w:val="white"/>
        </w:rPr>
      </w:r>
      <w:r>
        <w:rPr>
          <w:b/>
          <w:bCs/>
          <w:sz w:val="32"/>
          <w:szCs w:val="32"/>
          <w:highlight w:val="white"/>
        </w:rPr>
      </w:r>
    </w:p>
    <w:p>
      <w:pPr>
        <w:jc w:val="center"/>
        <w:keepLines/>
        <w:keepNext/>
        <w:rPr>
          <w:rFonts w:eastAsia="Calibri"/>
          <w:b/>
          <w:bCs/>
          <w:sz w:val="32"/>
          <w:szCs w:val="32"/>
        </w:rPr>
      </w:pPr>
      <w:r>
        <w:rPr>
          <w:rFonts w:eastAsia="Calibri"/>
          <w:b/>
          <w:bCs/>
          <w:sz w:val="32"/>
          <w:szCs w:val="32"/>
        </w:rPr>
      </w:r>
      <w:r>
        <w:rPr>
          <w:rFonts w:eastAsia="Calibri"/>
          <w:b/>
          <w:bCs/>
          <w:sz w:val="32"/>
          <w:szCs w:val="32"/>
        </w:rPr>
      </w:r>
      <w:r>
        <w:rPr>
          <w:rFonts w:eastAsia="Calibri"/>
          <w:b/>
          <w:bCs/>
          <w:sz w:val="32"/>
          <w:szCs w:val="32"/>
        </w:rPr>
      </w:r>
    </w:p>
    <w:p>
      <w:pPr>
        <w:jc w:val="center"/>
        <w:keepLines/>
        <w:keepNext/>
        <w:rPr>
          <w:rFonts w:eastAsia="Calibri"/>
          <w:b/>
          <w:i/>
          <w:sz w:val="26"/>
          <w:szCs w:val="26"/>
        </w:rPr>
      </w:pP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</w:p>
    <w:p>
      <w:pPr>
        <w:jc w:val="both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b/>
        </w:rPr>
      </w:pPr>
      <w:r>
        <w:rPr>
          <w:b/>
        </w:rPr>
        <w:t xml:space="preserve">СОДЕРЖАНИЕ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Style w:val="910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56"/>
        <w:gridCol w:w="8097"/>
        <w:gridCol w:w="645"/>
      </w:tblGrid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Общие сведения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Обозначения и сокращения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закупаемой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выполнения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947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Таблица 1. Перечень объектов Заказчика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в отношении исполнения договора, которая должна быть учтена при подготовке заявки (в том числе перечень ресурсов, услуг и документов, предоставляемых Заказчиком на этапе исполнения договора)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r/>
            <w:r/>
          </w:p>
        </w:tc>
        <w:tc>
          <w:tcPr>
            <w:tcW w:w="8718" w:type="dxa"/>
            <w:textDirection w:val="lrTb"/>
            <w:noWrap w:val="false"/>
          </w:tcPr>
          <w:p>
            <w:r/>
            <w:r/>
          </w:p>
        </w:tc>
        <w:tc>
          <w:tcPr>
            <w:tcW w:w="665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продукции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объемам и срокам выполнения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видам и объемам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947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Таблица 2. Перечень и объем выполняемых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срокам выполнения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947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Таблица 3. Требования по срокам выполнения работ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качеству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947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Таблица 4. Требования к качеству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документации по ценообразованию на этапе закупки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документации по ценообразованию на этапе заключения (исполнения) договора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18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5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71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Приложения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66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19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pPr>
        <w:pStyle w:val="740"/>
        <w:numPr>
          <w:ilvl w:val="0"/>
          <w:numId w:val="0"/>
        </w:numPr>
      </w:pPr>
      <w:r/>
      <w:r/>
    </w:p>
    <w:p>
      <w:pPr>
        <w:jc w:val="center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br w:type="page" w:clear="all"/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pStyle w:val="739"/>
        <w:numPr>
          <w:ilvl w:val="0"/>
          <w:numId w:val="14"/>
        </w:numPr>
        <w:ind w:left="0" w:firstLine="0"/>
        <w:jc w:val="center"/>
        <w:spacing w:before="240"/>
        <w:rPr>
          <w:caps/>
        </w:rPr>
      </w:pPr>
      <w:r/>
      <w:bookmarkStart w:id="2" w:name="_Toc51339692"/>
      <w:r/>
      <w:bookmarkStart w:id="3" w:name="_Toc54646395"/>
      <w:r/>
      <w:bookmarkStart w:id="4" w:name="_Toc46743505"/>
      <w:r/>
      <w:bookmarkStart w:id="5" w:name="_Toc54646396"/>
      <w:r>
        <w:t xml:space="preserve">Общие сведения</w:t>
      </w:r>
      <w:bookmarkEnd w:id="2"/>
      <w:r/>
      <w:bookmarkEnd w:id="3"/>
      <w:r>
        <w:rPr>
          <w:caps/>
        </w:rPr>
      </w:r>
      <w:r>
        <w:rPr>
          <w:caps/>
        </w:rPr>
      </w:r>
    </w:p>
    <w:p>
      <w:pPr>
        <w:pStyle w:val="742"/>
        <w:numPr>
          <w:ilvl w:val="0"/>
          <w:numId w:val="0"/>
        </w:numPr>
        <w:ind w:left="567"/>
        <w:rPr>
          <w:ins w:id="0" w:author="Чубаров Андрей Евгеньевич" w:date="2025-10-02T06:07:00Z"/>
        </w:rPr>
      </w:pPr>
      <w:r/>
      <w:ins w:id="1" w:author="Чубаров Андрей Евгеньевич" w:date="2025-10-02T06:07:00Z">
        <w:r/>
      </w:ins>
    </w:p>
    <w:p>
      <w:pPr>
        <w:pStyle w:val="742"/>
        <w:ind w:left="567" w:firstLine="0"/>
      </w:pPr>
      <w:r>
        <w:t xml:space="preserve">Обозначения и сокращения</w:t>
      </w:r>
      <w:bookmarkEnd w:id="4"/>
      <w:r/>
      <w:bookmarkEnd w:id="5"/>
      <w:r/>
      <w:r/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ИТР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Инженерно-технические ресурсы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НАКС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Национальное агентство контроля сварки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ППР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Проект производства работ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РД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Руководящий документ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СНиП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Строительные нормы и правила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ТК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Тепловая камера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ТТ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Технические требования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УТ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Участок тепловой сети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</w:tbl>
    <w:p>
      <w:pPr>
        <w:pStyle w:val="742"/>
        <w:ind w:firstLine="135"/>
      </w:pPr>
      <w:r/>
      <w:bookmarkStart w:id="7" w:name="_Toc46743506"/>
      <w:r/>
      <w:bookmarkStart w:id="8" w:name="_Toc54646397"/>
      <w:r>
        <w:t xml:space="preserve">Наименование закупаемой продукции</w:t>
      </w:r>
      <w:bookmarkEnd w:id="7"/>
      <w:r/>
      <w:bookmarkEnd w:id="8"/>
      <w:r/>
      <w:r/>
    </w:p>
    <w:p>
      <w:pPr>
        <w:pStyle w:val="953"/>
        <w:ind w:left="0" w:firstLine="567"/>
        <w:jc w:val="both"/>
        <w:rPr>
          <w:sz w:val="23"/>
          <w:szCs w:val="23"/>
          <w:highlight w:val="white"/>
        </w:rPr>
      </w:pPr>
      <w:r>
        <w:rPr>
          <w:sz w:val="23"/>
          <w:szCs w:val="23"/>
          <w:highlight w:val="white"/>
        </w:rPr>
      </w:r>
      <w:r>
        <w:rPr>
          <w:sz w:val="23"/>
          <w:szCs w:val="23"/>
          <w:highlight w:val="white"/>
        </w:rPr>
        <w:t xml:space="preserve">О</w:t>
      </w:r>
      <w:r>
        <w:rPr>
          <w:sz w:val="23"/>
          <w:szCs w:val="23"/>
          <w:highlight w:val="white"/>
        </w:rPr>
        <w:t xml:space="preserve">КПД2 42.21.21 Выполнение строительно-монтажных работ по техперевооружению участка тепловой сети от УТ-01101 до УТ-01102 для подключения объекта "Общественно-торговый центр» расположенного по адресу: Приморский край, г. Артем, ул. Кирова, 19", Q_505-ПТС-49т</w:t>
      </w:r>
      <w:r>
        <w:rPr>
          <w:sz w:val="23"/>
          <w:szCs w:val="23"/>
          <w:highlight w:val="white"/>
        </w:rPr>
        <w:t xml:space="preserve">п</w:t>
      </w:r>
      <w:r>
        <w:rPr>
          <w:sz w:val="23"/>
          <w:szCs w:val="23"/>
          <w:highlight w:val="white"/>
        </w:rPr>
      </w:r>
      <w:r>
        <w:rPr>
          <w:sz w:val="23"/>
          <w:szCs w:val="23"/>
          <w:highlight w:val="white"/>
        </w:rPr>
      </w:r>
    </w:p>
    <w:p>
      <w:pPr>
        <w:pStyle w:val="742"/>
        <w:ind w:firstLine="135"/>
      </w:pPr>
      <w:r/>
      <w:bookmarkStart w:id="9" w:name="_Toc46743507"/>
      <w:r/>
      <w:bookmarkStart w:id="10" w:name="_Toc54646398"/>
      <w:r>
        <w:t xml:space="preserve">Цель </w:t>
      </w:r>
      <w:bookmarkEnd w:id="9"/>
      <w:r>
        <w:t xml:space="preserve">выполнения работ</w:t>
      </w:r>
      <w:bookmarkEnd w:id="10"/>
      <w:r/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Строительство тепловой сети с целью подключения новых потребителей к капитальным сетям АО «ДГК».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67"/>
        <w:jc w:val="both"/>
        <w:spacing w:after="28" w:line="272" w:lineRule="atLeast"/>
        <w:widowControl w:val="off"/>
        <w:tabs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rFonts w:eastAsia="Calibri"/>
          <w:b/>
          <w:sz w:val="22"/>
          <w:szCs w:val="22"/>
        </w:rPr>
      </w:pPr>
      <w:r>
        <w:rPr>
          <w:b/>
          <w:sz w:val="23"/>
          <w:szCs w:val="23"/>
        </w:rPr>
        <w:t xml:space="preserve">Таблица 1. Перечень объектов Заказчика</w:t>
      </w:r>
      <w:r>
        <w:rPr>
          <w:rFonts w:eastAsia="Calibri"/>
          <w:b/>
          <w:sz w:val="22"/>
          <w:szCs w:val="22"/>
        </w:rPr>
      </w:r>
      <w:r>
        <w:rPr>
          <w:rFonts w:eastAsia="Calibri"/>
          <w:b/>
          <w:sz w:val="22"/>
          <w:szCs w:val="22"/>
        </w:rPr>
      </w:r>
    </w:p>
    <w:tbl>
      <w:tblPr>
        <w:tblStyle w:val="910"/>
        <w:tblW w:w="10031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2152"/>
        <w:gridCol w:w="2525"/>
        <w:gridCol w:w="1244"/>
      </w:tblGrid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№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  <w:p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п/п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Наименование объекта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  <w:p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tcW w:w="2152" w:type="dxa"/>
            <w:textDirection w:val="lrTb"/>
            <w:noWrap w:val="false"/>
          </w:tcPr>
          <w:p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Расположение объекта </w:t>
            </w:r>
            <w:r>
              <w:rPr>
                <w:rFonts w:eastAsia="Calibri"/>
                <w:b/>
                <w:sz w:val="20"/>
                <w:szCs w:val="20"/>
              </w:rPr>
              <w:br/>
              <w:t xml:space="preserve">(место производства работ)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tcW w:w="2525" w:type="dxa"/>
            <w:textDirection w:val="lrTb"/>
            <w:noWrap w:val="false"/>
          </w:tcPr>
          <w:p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Наименование основного средства </w:t>
            </w:r>
            <w:r>
              <w:rPr>
                <w:rFonts w:eastAsia="Calibri"/>
                <w:b/>
                <w:sz w:val="20"/>
                <w:szCs w:val="20"/>
              </w:rPr>
              <w:br/>
              <w:t xml:space="preserve">(в отношении которого выполняются работы)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tcW w:w="1244" w:type="dxa"/>
            <w:textDirection w:val="lrTb"/>
            <w:noWrap w:val="false"/>
          </w:tcPr>
          <w:p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Примечания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2152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2525" w:type="dxa"/>
            <w:textDirection w:val="lrTb"/>
            <w:noWrap w:val="false"/>
          </w:tcPr>
          <w:p>
            <w:pPr>
              <w:rPr>
                <w:rFonts w:eastAsia="Calibri"/>
                <w:sz w:val="20"/>
                <w:szCs w:val="20"/>
                <w14:ligatures w14:val="none"/>
              </w:rPr>
            </w:pPr>
            <w:r>
              <w:rPr>
                <w:rFonts w:eastAsia="Calibri"/>
                <w:sz w:val="20"/>
                <w:szCs w:val="20"/>
              </w:rPr>
              <w:t xml:space="preserve">4</w:t>
            </w:r>
            <w:r>
              <w:rPr>
                <w:rFonts w:eastAsia="Calibri"/>
                <w:sz w:val="20"/>
                <w:szCs w:val="20"/>
                <w14:ligatures w14:val="none"/>
              </w:rPr>
            </w:r>
            <w:r>
              <w:rPr>
                <w:rFonts w:eastAsia="Calibri"/>
                <w:sz w:val="20"/>
                <w:szCs w:val="20"/>
                <w14:ligatures w14:val="none"/>
              </w:rPr>
            </w:r>
          </w:p>
        </w:tc>
        <w:tc>
          <w:tcPr>
            <w:tcW w:w="124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5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eastAsia="Calibri"/>
                <w:sz w:val="20"/>
                <w:szCs w:val="20"/>
                <w14:ligatures w14:val="none"/>
              </w:rPr>
            </w:pPr>
            <w:r>
              <w:rPr>
                <w:rFonts w:eastAsia="Calibri"/>
                <w:sz w:val="20"/>
                <w:szCs w:val="20"/>
              </w:rPr>
              <w:t xml:space="preserve">1</w:t>
            </w:r>
            <w:r>
              <w:rPr>
                <w:rFonts w:eastAsia="Calibri"/>
                <w:sz w:val="20"/>
                <w:szCs w:val="20"/>
                <w14:ligatures w14:val="none"/>
              </w:rPr>
            </w:r>
            <w:r>
              <w:rPr>
                <w:rFonts w:eastAsia="Calibri"/>
                <w:sz w:val="20"/>
                <w:szCs w:val="20"/>
                <w14:ligatures w14:val="none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pStyle w:val="953"/>
              <w:ind w:left="0" w:firstLine="0"/>
              <w:jc w:val="both"/>
              <w:rPr>
                <w:sz w:val="23"/>
                <w:szCs w:val="23"/>
                <w:highlight w:val="white"/>
              </w:rPr>
            </w:pPr>
            <w:r>
              <w:rPr>
                <w:sz w:val="23"/>
                <w:szCs w:val="23"/>
                <w14:ligatures w14:val="none"/>
              </w:rPr>
            </w:r>
            <w:r>
              <w:rPr>
                <w:sz w:val="23"/>
                <w:szCs w:val="23"/>
                <w:highlight w:val="white"/>
              </w:rPr>
              <w:t xml:space="preserve">О</w:t>
            </w:r>
            <w:r>
              <w:rPr>
                <w:sz w:val="23"/>
                <w:szCs w:val="23"/>
                <w:highlight w:val="white"/>
              </w:rPr>
              <w:t xml:space="preserve">КПД2 42.21.21 Выполнение строительно-монтажных работ по техперевооружению участка тепловой сети от УТ-01101 до УТ-01102 для подключения объекта "Общественно-торговый центр» расположенного по адресу: Приморский край, г. Артем, ул. Кирова, 19", Q_505-ПТС-49т</w:t>
            </w:r>
            <w:r>
              <w:rPr>
                <w:sz w:val="23"/>
                <w:szCs w:val="23"/>
                <w:highlight w:val="white"/>
              </w:rPr>
              <w:t xml:space="preserve">п</w:t>
            </w:r>
            <w:r>
              <w:rPr>
                <w:sz w:val="23"/>
                <w:szCs w:val="23"/>
                <w:highlight w:val="white"/>
              </w:rPr>
            </w:r>
            <w:r>
              <w:rPr>
                <w:sz w:val="23"/>
                <w:szCs w:val="23"/>
                <w:highlight w:val="white"/>
              </w:rPr>
            </w:r>
          </w:p>
        </w:tc>
        <w:tc>
          <w:tcPr>
            <w:tcW w:w="2152" w:type="dxa"/>
            <w:textDirection w:val="lrTb"/>
            <w:noWrap w:val="false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СП «Приморские тепловые сети» АО «ДГК» (СП «ПТС» АО ДГК») Российская Ф</w:t>
            </w:r>
            <w:r>
              <w:rPr>
                <w:rFonts w:eastAsia="Calibri"/>
                <w:sz w:val="20"/>
                <w:szCs w:val="20"/>
              </w:rPr>
              <w:t xml:space="preserve">едерация, Приморский Край, г. Артем, 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еп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ловая сеть №01 участок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УТ-01101 до УТ-01102 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2525" w:type="dxa"/>
            <w:textDirection w:val="lrTb"/>
            <w:noWrap w:val="false"/>
          </w:tcPr>
          <w:p>
            <w:pPr>
              <w:rPr>
                <w:rFonts w:eastAsia="Calibri"/>
                <w:sz w:val="20"/>
                <w:szCs w:val="20"/>
                <w14:ligatures w14:val="none"/>
              </w:rPr>
            </w:pP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еп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ловая сеть №01 участок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УТ-01101 до УТ-01102 </w:t>
            </w:r>
            <w:r>
              <w:rPr>
                <w:rFonts w:eastAsia="Calibri"/>
                <w:sz w:val="20"/>
                <w:szCs w:val="20"/>
              </w:rPr>
              <w:t xml:space="preserve"> (инв. №</w:t>
            </w:r>
            <w:r>
              <w:rPr>
                <w:rFonts w:eastAsia="Calibri"/>
                <w:sz w:val="20"/>
                <w:szCs w:val="20"/>
              </w:rPr>
              <w:t xml:space="preserve">00000000000000034248</w:t>
            </w:r>
            <w:r>
              <w:rPr>
                <w:rFonts w:eastAsia="Calibri"/>
                <w:sz w:val="20"/>
                <w:szCs w:val="20"/>
              </w:rPr>
              <w:t xml:space="preserve">)</w:t>
            </w:r>
            <w:r>
              <w:rPr>
                <w:rFonts w:eastAsia="Calibri"/>
                <w:sz w:val="20"/>
                <w:szCs w:val="20"/>
                <w14:ligatures w14:val="none"/>
              </w:rPr>
            </w:r>
            <w:r>
              <w:rPr>
                <w:rFonts w:eastAsia="Calibri"/>
                <w:sz w:val="20"/>
                <w:szCs w:val="20"/>
                <w14:ligatures w14:val="none"/>
              </w:rPr>
            </w:r>
          </w:p>
        </w:tc>
        <w:tc>
          <w:tcPr>
            <w:tcW w:w="1244" w:type="dxa"/>
            <w:textDirection w:val="lrTb"/>
            <w:noWrap w:val="false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</w:tr>
    </w:tbl>
    <w:p>
      <w:pPr>
        <w:pStyle w:val="742"/>
        <w:ind w:left="0" w:firstLine="567"/>
        <w:jc w:val="both"/>
      </w:pPr>
      <w:r>
        <w:t xml:space="preserve">Информация в отношении исполнения договора, </w:t>
      </w:r>
      <w:bookmarkStart w:id="11" w:name="_Hlk46492347"/>
      <w:r>
        <w:t xml:space="preserve">которая должна быть учтена при подготовке заявки </w:t>
      </w:r>
      <w:bookmarkEnd w:id="11"/>
      <w:r>
        <w:t xml:space="preserve">(в том числе перечень ресурсов, услуг и документов, предоставляемых Заказчиком на этапе исполнения договора)</w:t>
      </w:r>
      <w:r/>
    </w:p>
    <w:p>
      <w:pPr>
        <w:ind w:firstLine="567"/>
        <w:jc w:val="both"/>
        <w:spacing w:before="120" w:after="120"/>
        <w:widowControl w:val="off"/>
        <w:tabs>
          <w:tab w:val="left" w:pos="426" w:leader="none"/>
        </w:tabs>
        <w:rPr>
          <w:sz w:val="23"/>
          <w:szCs w:val="23"/>
        </w:rPr>
      </w:pPr>
      <w:r/>
      <w:bookmarkStart w:id="12" w:name="_Toc54646402"/>
      <w:r/>
      <w:bookmarkStart w:id="13" w:name="_Toc50125126"/>
      <w:r/>
      <w:bookmarkStart w:id="14" w:name="_Toc46743510"/>
      <w:r>
        <w:rPr>
          <w:sz w:val="23"/>
          <w:szCs w:val="23"/>
        </w:rPr>
        <w:t xml:space="preserve">1.5.1. После письменного запроса Подрядчика Заказчик предоставляет техническую и иную документацию, содержащую исходные данные для выполнения Подрядчиком Работ;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ind w:firstLine="567"/>
        <w:jc w:val="both"/>
        <w:spacing w:before="120" w:after="120"/>
        <w:widowControl w:val="off"/>
        <w:tabs>
          <w:tab w:val="left" w:pos="426" w:leader="none"/>
        </w:tabs>
        <w:rPr>
          <w:sz w:val="23"/>
          <w:szCs w:val="23"/>
        </w:rPr>
      </w:pPr>
      <w:r>
        <w:rPr>
          <w:sz w:val="23"/>
          <w:szCs w:val="23"/>
        </w:rPr>
        <w:t xml:space="preserve">1.5.2. При наличии технической возможности у Заказчика, Заказчик может обеспечить Подрядчику возможность подключения к имеющимся бытовым источникам электроснабжения, водоснабжения, канализации для целей выполнения Работ по Договору.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ind w:firstLine="567"/>
        <w:jc w:val="both"/>
        <w:spacing w:before="120" w:after="120"/>
        <w:widowControl w:val="off"/>
        <w:tabs>
          <w:tab w:val="left" w:pos="426" w:leader="none"/>
        </w:tabs>
        <w:rPr>
          <w:sz w:val="23"/>
          <w:szCs w:val="23"/>
        </w:rPr>
      </w:pPr>
      <w:r>
        <w:rPr>
          <w:sz w:val="23"/>
          <w:szCs w:val="23"/>
        </w:rPr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pStyle w:val="742"/>
        <w:ind w:firstLine="135"/>
      </w:pPr>
      <w:r>
        <w:t xml:space="preserve">Иные требования и сведения общего характера</w:t>
      </w:r>
      <w:bookmarkEnd w:id="12"/>
      <w:r>
        <w:t xml:space="preserve">.</w:t>
      </w:r>
      <w:r/>
    </w:p>
    <w:p>
      <w:pPr>
        <w:ind w:firstLine="567"/>
        <w:jc w:val="both"/>
        <w:spacing w:before="120" w:after="120"/>
        <w:widowControl w:val="off"/>
        <w:tabs>
          <w:tab w:val="left" w:pos="426" w:leader="none"/>
        </w:tabs>
        <w:rPr>
          <w:sz w:val="23"/>
          <w:szCs w:val="23"/>
        </w:rPr>
      </w:pPr>
      <w:r>
        <w:rPr>
          <w:sz w:val="23"/>
          <w:szCs w:val="23"/>
        </w:rPr>
        <w:t xml:space="preserve">Перед началом выполнения работ Подрядчик должен передать в Управление градостроительства и архитектуры заявку на о</w:t>
      </w:r>
      <w:r>
        <w:rPr>
          <w:sz w:val="23"/>
          <w:szCs w:val="23"/>
        </w:rPr>
        <w:t xml:space="preserve">ткрытие разрешения (ордера) на производство земляных работ. Подрядчик несёт ответственность за сохранность благоустройства территории, прилегающей к отведённым для производства работ земельных участков, а также за последствия не закрытия разрешения в срок.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ind w:firstLine="567"/>
        <w:jc w:val="both"/>
        <w:spacing w:before="120" w:after="120"/>
        <w:widowControl w:val="off"/>
        <w:tabs>
          <w:tab w:val="left" w:pos="426" w:leader="none"/>
        </w:tabs>
        <w:rPr>
          <w:sz w:val="23"/>
          <w:szCs w:val="23"/>
          <w:highlight w:val="none"/>
          <w14:ligatures w14:val="none"/>
        </w:rPr>
      </w:pPr>
      <w:r>
        <w:rPr>
          <w:sz w:val="23"/>
          <w:szCs w:val="23"/>
        </w:rPr>
      </w:r>
      <w:r>
        <w:rPr>
          <w:sz w:val="23"/>
          <w:szCs w:val="23"/>
        </w:rPr>
        <w:t xml:space="preserve">До начала производства работ Подрядчик должен получить от администрации города Артема согласование о возможности применения угольной золы для обратной засыпки смотированного участка тепловой сети подземной </w:t>
      </w:r>
      <w:r>
        <w:rPr>
          <w:sz w:val="23"/>
          <w:szCs w:val="23"/>
        </w:rPr>
        <w:t xml:space="preserve">прокладки.</w:t>
      </w:r>
      <w:r>
        <w:rPr>
          <w:sz w:val="23"/>
          <w:szCs w:val="23"/>
          <w:highlight w:val="none"/>
          <w14:ligatures w14:val="none"/>
        </w:rPr>
      </w:r>
      <w:r>
        <w:rPr>
          <w:sz w:val="23"/>
          <w:szCs w:val="23"/>
          <w:highlight w:val="none"/>
          <w14:ligatures w14:val="none"/>
        </w:rPr>
      </w:r>
    </w:p>
    <w:p>
      <w:pPr>
        <w:ind w:firstLine="567"/>
        <w:jc w:val="both"/>
        <w:spacing w:before="120" w:after="120"/>
        <w:widowControl w:val="off"/>
        <w:tabs>
          <w:tab w:val="left" w:pos="426" w:leader="none"/>
        </w:tabs>
        <w:rPr>
          <w:sz w:val="23"/>
          <w:szCs w:val="23"/>
          <w14:ligatures w14:val="none"/>
        </w:rPr>
      </w:pPr>
      <w:r>
        <w:rPr>
          <w:sz w:val="23"/>
          <w:szCs w:val="23"/>
          <w:highlight w:val="none"/>
        </w:rPr>
      </w:r>
      <w:r>
        <w:rPr>
          <w:sz w:val="23"/>
          <w:szCs w:val="23"/>
          <w14:ligatures w14:val="none"/>
        </w:rPr>
      </w:r>
      <w:r>
        <w:rPr>
          <w:sz w:val="23"/>
          <w:szCs w:val="23"/>
          <w14:ligatures w14:val="none"/>
        </w:rPr>
      </w:r>
    </w:p>
    <w:p>
      <w:pPr>
        <w:pStyle w:val="739"/>
        <w:ind w:left="3686"/>
        <w:rPr>
          <w:caps/>
        </w:rPr>
      </w:pPr>
      <w:r/>
      <w:bookmarkStart w:id="15" w:name="_Toc51339693"/>
      <w:r/>
      <w:bookmarkStart w:id="16" w:name="_Toc54646403"/>
      <w:r>
        <w:t xml:space="preserve">Требования к продукции</w:t>
      </w:r>
      <w:bookmarkEnd w:id="15"/>
      <w:r/>
      <w:bookmarkEnd w:id="16"/>
      <w:r>
        <w:rPr>
          <w:caps/>
        </w:rPr>
      </w:r>
      <w:r>
        <w:rPr>
          <w:caps/>
        </w:rPr>
      </w:r>
    </w:p>
    <w:p>
      <w:pPr>
        <w:pStyle w:val="742"/>
        <w:ind w:firstLine="135"/>
      </w:pPr>
      <w:r/>
      <w:bookmarkStart w:id="17" w:name="_Toc54646404"/>
      <w:r>
        <w:t xml:space="preserve">Требования к объемам и срокам выполнения работ</w:t>
      </w:r>
      <w:bookmarkEnd w:id="17"/>
      <w:r/>
      <w:r/>
    </w:p>
    <w:p>
      <w:pPr>
        <w:pStyle w:val="741"/>
      </w:pPr>
      <w:r/>
      <w:bookmarkStart w:id="18" w:name="_Toc54646405"/>
      <w:r>
        <w:t xml:space="preserve">Требования к видам и объемам работ</w:t>
      </w:r>
      <w:bookmarkEnd w:id="18"/>
      <w:r/>
      <w:r/>
    </w:p>
    <w:p>
      <w:pPr>
        <w:pStyle w:val="739"/>
        <w:numPr>
          <w:ilvl w:val="0"/>
          <w:numId w:val="0"/>
        </w:numPr>
        <w:ind w:firstLine="567"/>
        <w:rPr>
          <w:sz w:val="24"/>
          <w:szCs w:val="24"/>
        </w:rPr>
      </w:pPr>
      <w:r/>
      <w:bookmarkStart w:id="19" w:name="_Toc51339695"/>
      <w:r/>
      <w:bookmarkStart w:id="20" w:name="_Toc54646406"/>
      <w:r>
        <w:rPr>
          <w:sz w:val="24"/>
          <w:szCs w:val="24"/>
        </w:rPr>
        <w:t xml:space="preserve">Таблица 2. Перечень </w:t>
      </w:r>
      <w:bookmarkEnd w:id="19"/>
      <w:r>
        <w:rPr>
          <w:sz w:val="24"/>
          <w:szCs w:val="24"/>
        </w:rPr>
        <w:t xml:space="preserve">и объем выполняемых работ</w:t>
      </w:r>
      <w:bookmarkEnd w:id="20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8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4849"/>
        <w:gridCol w:w="1985"/>
        <w:gridCol w:w="2126"/>
      </w:tblGrid>
      <w:tr>
        <w:tblPrEx/>
        <w:trPr/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jc w:val="center"/>
              <w:keepNext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п/п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работ / этапа работ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Единица измерения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1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2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3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4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</w:tr>
      <w:tr>
        <w:tblPrEx/>
        <w:trPr>
          <w:trHeight w:val="1799"/>
        </w:trPr>
        <w:tc>
          <w:tcPr>
            <w:tcW w:w="850" w:type="dxa"/>
            <w:textDirection w:val="lrTb"/>
            <w:noWrap w:val="false"/>
          </w:tcPr>
          <w:p>
            <w:pPr>
              <w:pStyle w:val="742"/>
              <w:numPr>
                <w:ilvl w:val="0"/>
                <w:numId w:val="0"/>
              </w:numPr>
              <w:ind w:left="34"/>
            </w:pPr>
            <w:r>
              <w:t xml:space="preserve">1.</w:t>
            </w:r>
            <w:r/>
          </w:p>
        </w:tc>
        <w:tc>
          <w:tcPr>
            <w:tcW w:w="4849" w:type="dxa"/>
            <w:textDirection w:val="lrTb"/>
            <w:noWrap w:val="false"/>
          </w:tcPr>
          <w:p>
            <w:pPr>
              <w:pStyle w:val="953"/>
              <w:ind w:left="0" w:firstLine="0"/>
              <w:jc w:val="both"/>
              <w:rPr>
                <w:sz w:val="23"/>
                <w:szCs w:val="23"/>
                <w:highlight w:val="white"/>
              </w:rPr>
            </w:pPr>
            <w:r>
              <w:rPr>
                <w:sz w:val="23"/>
                <w:szCs w:val="23"/>
                <w:highlight w:val="white"/>
              </w:rPr>
            </w:r>
            <w:r>
              <w:rPr>
                <w:sz w:val="23"/>
                <w:szCs w:val="23"/>
                <w:highlight w:val="white"/>
              </w:rPr>
              <w:t xml:space="preserve">О</w:t>
            </w:r>
            <w:r>
              <w:rPr>
                <w:sz w:val="23"/>
                <w:szCs w:val="23"/>
                <w:highlight w:val="white"/>
              </w:rPr>
              <w:t xml:space="preserve">КПД2 42.21.21 Выполнение строительно-монтажных работ по техперевооружению участка тепловой сети от УТ-01101 до УТ-01102 для подключения объекта "Общественно-торговый центр» расположенного по адресу: Приморский край, г. Артем, ул. Кирова, 19", Q_505-ПТС-49т</w:t>
            </w:r>
            <w:r>
              <w:rPr>
                <w:sz w:val="23"/>
                <w:szCs w:val="23"/>
                <w:highlight w:val="white"/>
              </w:rPr>
              <w:t xml:space="preserve">п</w:t>
            </w:r>
            <w:r>
              <w:rPr>
                <w:sz w:val="23"/>
                <w:szCs w:val="23"/>
                <w:highlight w:val="white"/>
              </w:rPr>
            </w:r>
            <w:r>
              <w:rPr>
                <w:sz w:val="23"/>
                <w:szCs w:val="23"/>
                <w:highlight w:val="white"/>
              </w:rPr>
            </w:r>
          </w:p>
        </w:tc>
        <w:tc>
          <w:tcPr>
            <w:gridSpan w:val="2"/>
            <w:tcW w:w="4111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 соответствии с ведомостью объемов работ (Приложение №1 к настоящим ТТ)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</w:tr>
    </w:tbl>
    <w:p>
      <w:pPr>
        <w:pStyle w:val="741"/>
      </w:pPr>
      <w:r/>
      <w:bookmarkStart w:id="21" w:name="_Toc51339696"/>
      <w:r/>
      <w:bookmarkStart w:id="22" w:name="_Toc54646407"/>
      <w:r>
        <w:t xml:space="preserve">Требования </w:t>
      </w:r>
      <w:bookmarkEnd w:id="21"/>
      <w:r>
        <w:t xml:space="preserve">к срокам выполнения работ</w:t>
      </w:r>
      <w:bookmarkEnd w:id="22"/>
      <w:r/>
      <w:r/>
    </w:p>
    <w:p>
      <w:pPr>
        <w:pStyle w:val="739"/>
        <w:numPr>
          <w:ilvl w:val="0"/>
          <w:numId w:val="0"/>
        </w:numPr>
        <w:ind w:firstLine="567"/>
        <w:rPr>
          <w:sz w:val="24"/>
          <w:szCs w:val="24"/>
        </w:rPr>
      </w:pPr>
      <w:r/>
      <w:bookmarkStart w:id="23" w:name="_Toc50125127"/>
      <w:r/>
      <w:bookmarkStart w:id="24" w:name="_Toc51339697"/>
      <w:r/>
      <w:bookmarkStart w:id="25" w:name="_Toc54646408"/>
      <w:r/>
      <w:bookmarkEnd w:id="13"/>
      <w:r>
        <w:rPr>
          <w:sz w:val="24"/>
          <w:szCs w:val="24"/>
        </w:rPr>
        <w:t xml:space="preserve">Таблица 3. </w:t>
      </w:r>
      <w:bookmarkStart w:id="26" w:name="_Hlk50465284"/>
      <w:r>
        <w:rPr>
          <w:sz w:val="24"/>
          <w:szCs w:val="24"/>
        </w:rPr>
        <w:t xml:space="preserve">Требования по срокам </w:t>
      </w:r>
      <w:bookmarkEnd w:id="23"/>
      <w:r/>
      <w:bookmarkEnd w:id="24"/>
      <w:r/>
      <w:bookmarkEnd w:id="26"/>
      <w:r>
        <w:rPr>
          <w:sz w:val="24"/>
          <w:szCs w:val="24"/>
        </w:rPr>
        <w:t xml:space="preserve">выполнения работ</w:t>
      </w:r>
      <w:bookmarkEnd w:id="14"/>
      <w:r/>
      <w:bookmarkEnd w:id="25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7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27"/>
        <w:gridCol w:w="2694"/>
        <w:gridCol w:w="2438"/>
      </w:tblGrid>
      <w:tr>
        <w:tblPrEx/>
        <w:trPr/>
        <w:tc>
          <w:tcPr>
            <w:shd w:val="clear" w:color="auto" w:fill="auto"/>
            <w:tcW w:w="8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п/п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shd w:val="clear" w:color="auto" w:fill="auto"/>
            <w:tcW w:w="38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работ/ этапа работ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к началу срока выполнения работ/ этапа работ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43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к окончанию срока выполнения работ / этапа работ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shd w:val="clear" w:color="auto" w:fill="auto"/>
            <w:tcW w:w="817" w:type="dxa"/>
            <w:textDirection w:val="lrTb"/>
            <w:noWrap w:val="false"/>
          </w:tcPr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shd w:val="clear" w:color="auto" w:fill="auto"/>
            <w:tcW w:w="3827" w:type="dxa"/>
            <w:textDirection w:val="lrTb"/>
            <w:noWrap w:val="false"/>
          </w:tcPr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pStyle w:val="982"/>
              <w:jc w:val="center"/>
              <w:keepNext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438" w:type="dxa"/>
            <w:textDirection w:val="lrTb"/>
            <w:noWrap w:val="false"/>
          </w:tcPr>
          <w:p>
            <w:pPr>
              <w:pStyle w:val="982"/>
              <w:jc w:val="center"/>
              <w:keepNext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shd w:val="clear" w:color="auto" w:fill="auto"/>
            <w:tcW w:w="817" w:type="dxa"/>
            <w:textDirection w:val="lrTb"/>
            <w:noWrap w:val="false"/>
          </w:tcPr>
          <w:p>
            <w:pPr>
              <w:pStyle w:val="953"/>
              <w:numPr>
                <w:ilvl w:val="0"/>
                <w:numId w:val="9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shd w:val="clear" w:color="auto" w:fill="auto"/>
            <w:tcW w:w="3827" w:type="dxa"/>
            <w:textDirection w:val="lrTb"/>
            <w:noWrap w:val="false"/>
          </w:tcPr>
          <w:p>
            <w:pPr>
              <w:pStyle w:val="953"/>
              <w:ind w:left="0" w:firstLine="0"/>
              <w:jc w:val="both"/>
              <w:rPr>
                <w:sz w:val="23"/>
                <w:szCs w:val="23"/>
                <w:highlight w:val="white"/>
              </w:rPr>
            </w:pPr>
            <w:r>
              <w:rPr>
                <w:sz w:val="23"/>
                <w:szCs w:val="23"/>
                <w:highlight w:val="white"/>
              </w:rPr>
            </w:r>
            <w:r>
              <w:rPr>
                <w:sz w:val="23"/>
                <w:szCs w:val="23"/>
                <w:highlight w:val="white"/>
              </w:rPr>
              <w:t xml:space="preserve">О</w:t>
            </w:r>
            <w:r>
              <w:rPr>
                <w:sz w:val="23"/>
                <w:szCs w:val="23"/>
                <w:highlight w:val="white"/>
              </w:rPr>
              <w:t xml:space="preserve">КПД2 42.21.21 Выполнение строительно-монтажных работ по техперевооружению участка тепловой сети от УТ-01101 до УТ-01102 для подключения объекта "Общественно-торговый центр» расположенного по адресу: Приморский край, г. Артем, ул. Кирова, 19", Q_505-ПТС-49т</w:t>
            </w:r>
            <w:r>
              <w:rPr>
                <w:sz w:val="23"/>
                <w:szCs w:val="23"/>
                <w:highlight w:val="white"/>
              </w:rPr>
              <w:t xml:space="preserve">п</w:t>
            </w:r>
            <w:r>
              <w:rPr>
                <w:sz w:val="23"/>
                <w:szCs w:val="23"/>
                <w:highlight w:val="white"/>
              </w:rPr>
            </w:r>
            <w:r>
              <w:rPr>
                <w:sz w:val="23"/>
                <w:szCs w:val="23"/>
                <w:highlight w:val="white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eastAsia="Calibri"/>
                <w:bCs/>
                <w:sz w:val="23"/>
                <w:szCs w:val="23"/>
              </w:rPr>
            </w:pPr>
            <w:r>
              <w:rPr>
                <w:rFonts w:eastAsia="Calibri"/>
                <w:bCs/>
                <w:sz w:val="23"/>
                <w:szCs w:val="23"/>
              </w:rPr>
              <w:t xml:space="preserve">с даты, следующей за датой заключения договора</w:t>
            </w:r>
            <w:r>
              <w:rPr>
                <w:rFonts w:eastAsia="Calibri"/>
                <w:bCs/>
                <w:sz w:val="23"/>
                <w:szCs w:val="23"/>
              </w:rPr>
            </w:r>
            <w:r>
              <w:rPr>
                <w:rFonts w:eastAsia="Calibri"/>
                <w:bCs/>
                <w:sz w:val="23"/>
                <w:szCs w:val="23"/>
              </w:rPr>
            </w:r>
          </w:p>
        </w:tc>
        <w:tc>
          <w:tcPr>
            <w:tcW w:w="2438" w:type="dxa"/>
            <w:textDirection w:val="lrTb"/>
            <w:noWrap w:val="false"/>
          </w:tcPr>
          <w:p>
            <w:pPr>
              <w:rPr>
                <w:rFonts w:eastAsia="Calibri"/>
                <w:bCs/>
                <w:sz w:val="23"/>
                <w:szCs w:val="23"/>
              </w:rPr>
            </w:pPr>
            <w:r>
              <w:rPr>
                <w:rFonts w:eastAsia="Calibri"/>
                <w:bCs/>
                <w:sz w:val="23"/>
                <w:szCs w:val="23"/>
              </w:rPr>
              <w:t xml:space="preserve">31.08.2026</w:t>
            </w:r>
            <w:r>
              <w:rPr>
                <w:rFonts w:eastAsia="Calibri"/>
                <w:bCs/>
                <w:sz w:val="23"/>
                <w:szCs w:val="23"/>
              </w:rPr>
            </w:r>
            <w:r>
              <w:rPr>
                <w:rFonts w:eastAsia="Calibri"/>
                <w:bCs/>
                <w:sz w:val="23"/>
                <w:szCs w:val="23"/>
              </w:rPr>
            </w:r>
          </w:p>
        </w:tc>
      </w:tr>
    </w:tbl>
    <w:p>
      <w:pPr>
        <w:jc w:val="both"/>
        <w:rPr>
          <w:sz w:val="23"/>
          <w:szCs w:val="23"/>
        </w:rPr>
      </w:pPr>
      <w:r>
        <w:rPr>
          <w:sz w:val="23"/>
          <w:szCs w:val="23"/>
        </w:rPr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keepLines/>
        <w:keepNext/>
        <w:spacing w:before="240" w:after="60"/>
        <w:rPr>
          <w:rFonts w:eastAsia="Calibri"/>
          <w:b/>
          <w:sz w:val="23"/>
          <w:szCs w:val="23"/>
        </w:rPr>
        <w:outlineLvl w:val="0"/>
      </w:pPr>
      <w:r>
        <w:rPr>
          <w:rFonts w:eastAsia="Calibri"/>
          <w:b/>
          <w:sz w:val="23"/>
          <w:szCs w:val="23"/>
        </w:rPr>
      </w:r>
      <w:r>
        <w:rPr>
          <w:rFonts w:eastAsia="Calibri"/>
          <w:b/>
          <w:sz w:val="23"/>
          <w:szCs w:val="23"/>
        </w:rPr>
      </w:r>
      <w:r>
        <w:rPr>
          <w:rFonts w:eastAsia="Calibri"/>
          <w:b/>
          <w:sz w:val="23"/>
          <w:szCs w:val="23"/>
        </w:rPr>
      </w:r>
    </w:p>
    <w:p>
      <w:pPr>
        <w:keepLines/>
        <w:keepNext/>
        <w:spacing w:before="240" w:after="60"/>
        <w:rPr>
          <w:rFonts w:eastAsia="Calibri"/>
          <w:b/>
          <w:sz w:val="16"/>
          <w:szCs w:val="23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1134" w:right="1274" w:bottom="992" w:left="1134" w:header="680" w:footer="737" w:gutter="0"/>
          <w:cols w:num="1" w:sep="0" w:space="708" w:equalWidth="1"/>
          <w:docGrid w:linePitch="360"/>
          <w:titlePg/>
        </w:sectPr>
        <w:outlineLvl w:val="0"/>
      </w:pPr>
      <w:r>
        <w:rPr>
          <w:rFonts w:eastAsia="Calibri"/>
          <w:b/>
          <w:sz w:val="16"/>
          <w:szCs w:val="23"/>
        </w:rPr>
        <w:t xml:space="preserve"> </w:t>
      </w:r>
      <w:r>
        <w:rPr>
          <w:rFonts w:eastAsia="Calibri"/>
          <w:b/>
          <w:sz w:val="16"/>
          <w:szCs w:val="23"/>
        </w:rPr>
      </w:r>
      <w:r>
        <w:rPr>
          <w:rFonts w:eastAsia="Calibri"/>
          <w:b/>
          <w:sz w:val="16"/>
          <w:szCs w:val="23"/>
        </w:rPr>
      </w:r>
    </w:p>
    <w:p>
      <w:pPr>
        <w:pStyle w:val="742"/>
        <w:ind w:left="0" w:firstLine="567"/>
      </w:pPr>
      <w:r>
        <w:t xml:space="preserve">Требования к качеству продукции</w:t>
      </w:r>
      <w:r/>
    </w:p>
    <w:p>
      <w:pPr>
        <w:pStyle w:val="953"/>
        <w:ind w:left="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Таблица 4. </w:t>
      </w:r>
      <w:r>
        <w:rPr>
          <w:b/>
          <w:bCs/>
        </w:rPr>
        <w:t xml:space="preserve">Требования к качеству продукции </w:t>
      </w:r>
      <w:r>
        <w:rPr>
          <w:b/>
          <w:bCs/>
          <w:sz w:val="23"/>
          <w:szCs w:val="23"/>
        </w:rPr>
      </w:r>
      <w:r>
        <w:rPr>
          <w:b/>
          <w:bCs/>
          <w:sz w:val="23"/>
          <w:szCs w:val="23"/>
        </w:rPr>
      </w:r>
    </w:p>
    <w:p>
      <w:pPr>
        <w:rPr>
          <w:sz w:val="22"/>
          <w:szCs w:val="22"/>
          <w:highlight w:val="white"/>
        </w:rPr>
      </w:pPr>
      <w:r>
        <w:rPr>
          <w:b/>
          <w:bCs/>
          <w:sz w:val="23"/>
          <w:szCs w:val="23"/>
          <w:highlight w:val="white"/>
        </w:rPr>
        <w:t xml:space="preserve"> Наименование работ: </w:t>
      </w:r>
      <w:r>
        <w:rPr>
          <w:sz w:val="23"/>
          <w:szCs w:val="23"/>
          <w:highlight w:val="white"/>
        </w:rPr>
        <w:t xml:space="preserve">О</w:t>
      </w:r>
      <w:r>
        <w:rPr>
          <w:sz w:val="23"/>
          <w:szCs w:val="23"/>
          <w:highlight w:val="white"/>
        </w:rPr>
        <w:t xml:space="preserve">КПД2 42.21.21 Выполнение строительно-монтажных работ по техперевооружению участка тепловой сети от УТ-01101 до УТ-01102 для подключения объекта "Общественно-торговый центр» расположенного по адресу: Приморский край, г. Артем, ул. Кирова, 19", Q_505-ПТС-49т</w:t>
      </w:r>
      <w:r>
        <w:rPr>
          <w:sz w:val="23"/>
          <w:szCs w:val="23"/>
          <w:highlight w:val="white"/>
        </w:rPr>
        <w:t xml:space="preserve">п</w:t>
      </w:r>
      <w:r>
        <w:rPr>
          <w:sz w:val="22"/>
          <w:szCs w:val="22"/>
          <w:highlight w:val="white"/>
        </w:rPr>
      </w:r>
      <w:r>
        <w:rPr>
          <w:sz w:val="22"/>
          <w:szCs w:val="22"/>
          <w:highlight w:val="white"/>
        </w:rPr>
      </w:r>
    </w:p>
    <w:tbl>
      <w:tblPr>
        <w:tblStyle w:val="910"/>
        <w:tblW w:w="15139" w:type="dxa"/>
        <w:tblInd w:w="-5" w:type="dxa"/>
        <w:tblLook w:val="04A0" w:firstRow="1" w:lastRow="0" w:firstColumn="1" w:lastColumn="0" w:noHBand="0" w:noVBand="1"/>
      </w:tblPr>
      <w:tblGrid>
        <w:gridCol w:w="1239"/>
        <w:gridCol w:w="3339"/>
        <w:gridCol w:w="389"/>
        <w:gridCol w:w="4524"/>
        <w:gridCol w:w="3136"/>
        <w:gridCol w:w="2512"/>
      </w:tblGrid>
      <w:tr>
        <w:tblPrEx/>
        <w:trPr/>
        <w:tc>
          <w:tcPr>
            <w:tcW w:w="821" w:type="dxa"/>
            <w:vAlign w:val="center"/>
            <w:vMerge w:val="restart"/>
            <w:textDirection w:val="lrTb"/>
            <w:noWrap w:val="false"/>
          </w:tcPr>
          <w:p>
            <w:pPr>
              <w:shd w:val="clear" w:color="auto" w:fill="auto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 п/п</w:t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</w:tc>
        <w:tc>
          <w:tcPr>
            <w:tcW w:w="3403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auto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  <w:p>
            <w:pPr>
              <w:jc w:val="center"/>
              <w:shd w:val="clear" w:color="auto" w:fill="auto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  <w:p>
            <w:pPr>
              <w:jc w:val="center"/>
              <w:shd w:val="clear" w:color="auto" w:fill="auto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Наименование параметров</w:t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</w:tc>
        <w:tc>
          <w:tcPr>
            <w:gridSpan w:val="2"/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auto" w:fill="auto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Требование Заказчика</w:t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</w:tc>
        <w:tc>
          <w:tcPr>
            <w:gridSpan w:val="2"/>
            <w:tcW w:w="5812" w:type="dxa"/>
            <w:vAlign w:val="center"/>
            <w:textDirection w:val="lrTb"/>
            <w:noWrap w:val="false"/>
          </w:tcPr>
          <w:p>
            <w:pPr>
              <w:jc w:val="center"/>
              <w:shd w:val="clear" w:color="auto" w:fill="auto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</w:tc>
        <w:tc>
          <w:tcPr>
            <w:tcW w:w="3403" w:type="dxa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</w:tc>
        <w:tc>
          <w:tcPr>
            <w:gridSpan w:val="2"/>
            <w:tcW w:w="5103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shd w:val="clear" w:color="auto" w:fill="auto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hd w:val="clear" w:color="auto" w:fill="auto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</w:tc>
      </w:tr>
      <w:tr>
        <w:tblPrEx/>
        <w:trPr>
          <w:trHeight w:val="342"/>
        </w:trPr>
        <w:tc>
          <w:tcP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1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3403" w:type="dxa"/>
            <w:textDirection w:val="lrTb"/>
            <w:noWrap w:val="false"/>
          </w:tcPr>
          <w:p>
            <w:pPr>
              <w:jc w:val="center"/>
              <w:shd w:val="clear" w:color="auto" w:fill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2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gridSpan w:val="2"/>
            <w:tcW w:w="5103" w:type="dxa"/>
            <w:vAlign w:val="center"/>
            <w:textDirection w:val="lrTb"/>
            <w:noWrap w:val="false"/>
          </w:tcPr>
          <w:p>
            <w:pPr>
              <w:jc w:val="center"/>
              <w:shd w:val="clear" w:color="auto" w:fill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3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shd w:val="clear" w:color="auto" w:fill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4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hd w:val="clear" w:color="auto" w:fill="auto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 xml:space="preserve">5</w:t>
            </w:r>
            <w:r>
              <w:rPr>
                <w:b/>
                <w:sz w:val="23"/>
                <w:szCs w:val="23"/>
                <w:lang w:val="en-US"/>
              </w:rPr>
            </w:r>
            <w:r>
              <w:rPr>
                <w:b/>
                <w:sz w:val="23"/>
                <w:szCs w:val="23"/>
                <w:lang w:val="en-US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numPr>
                <w:ilvl w:val="0"/>
                <w:numId w:val="16"/>
              </w:numPr>
              <w:jc w:val="center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W w:w="8506" w:type="dxa"/>
            <w:textDirection w:val="lrTb"/>
            <w:noWrap w:val="false"/>
          </w:tcPr>
          <w:p>
            <w:pPr>
              <w:shd w:val="clear" w:color="auto" w:fill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Требования к выполнению работ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auto"/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Участник должен предоставить в заявке согласие выполнить работы, полностью соответствующие настоящим ТТ, по форме Технического предложения, установленной в Документации о закупке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auto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 xml:space="preserve">-</w:t>
            </w:r>
            <w:r>
              <w:rPr>
                <w:b/>
                <w:sz w:val="23"/>
                <w:szCs w:val="23"/>
                <w:lang w:val="en-US"/>
              </w:rPr>
            </w:r>
            <w:r>
              <w:rPr>
                <w:b/>
                <w:sz w:val="23"/>
                <w:szCs w:val="23"/>
                <w:lang w:val="en-US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numPr>
                <w:ilvl w:val="1"/>
                <w:numId w:val="16"/>
              </w:numPr>
              <w:ind w:left="-117" w:firstLine="142"/>
              <w:spacing w:before="60" w:after="60"/>
              <w:shd w:val="clear" w:color="auto" w:fill="auto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</w:tc>
        <w:tc>
          <w:tcPr>
            <w:gridSpan w:val="3"/>
            <w:tcW w:w="8506" w:type="dxa"/>
            <w:textDirection w:val="lrTb"/>
            <w:noWrap w:val="false"/>
          </w:tcPr>
          <w:p>
            <w:pPr>
              <w:spacing w:before="60" w:after="60"/>
              <w:shd w:val="clear" w:color="auto" w:fill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Общие требования к выполнению работ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numPr>
                <w:ilvl w:val="2"/>
                <w:numId w:val="16"/>
              </w:numPr>
              <w:ind w:hanging="1199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3403" w:type="dxa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Соблюдение при выполнении работ норм и правил нормативно-технических документов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gridSpan w:val="2"/>
            <w:shd w:val="clear" w:color="ffffff" w:fill="ffffff"/>
            <w:tcW w:w="5103" w:type="dxa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Работы подлежат выполнению Подрядчиком в строгом соответствии с ведомостью объемов работ (Приложение №1 к настоящим ТТ), требованиями СНиП, проектной документацией (Приложение №6 к настоящим ТТ), требованиями Применимого права и указаниями Заказчика.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shd w:val="clear" w:color="ffffff" w:fill="ffffff"/>
            <w:tcW w:w="3260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numPr>
                <w:ilvl w:val="1"/>
                <w:numId w:val="16"/>
              </w:numPr>
              <w:ind w:left="-117" w:firstLine="142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W w:w="8506" w:type="dxa"/>
            <w:textDirection w:val="lrTb"/>
            <w:noWrap w:val="false"/>
          </w:tcPr>
          <w:p>
            <w:pPr>
              <w:spacing w:before="60"/>
              <w:shd w:val="clear" w:color="auto" w:fill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Требования к организации работ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</w:tr>
      <w:tr>
        <w:tblPrEx/>
        <w:trPr>
          <w:trHeight w:val="264"/>
        </w:trPr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numPr>
                <w:ilvl w:val="2"/>
                <w:numId w:val="16"/>
              </w:numPr>
              <w:ind w:hanging="1199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3403" w:type="dxa"/>
            <w:vMerge w:val="restart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к организации процесса выполнения работ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  <w:p>
            <w:pPr>
              <w:jc w:val="both"/>
              <w:spacing w:before="60"/>
              <w:shd w:val="clear" w:color="auto" w:fill="auto"/>
              <w:widowControl w:val="off"/>
              <w:tabs>
                <w:tab w:val="left" w:pos="426" w:leader="none"/>
              </w:tabs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  <w:p>
            <w:pPr>
              <w:shd w:val="clear" w:color="auto" w:fill="auto"/>
            </w:pPr>
            <w:r/>
            <w:r/>
          </w:p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gridSpan w:val="2"/>
            <w:tcW w:w="5103" w:type="dxa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b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Разработка и согласование проекта производства работ (ППР).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shd w:val="clear" w:color="auto" w:fill="auto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1.2.2.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tcW w:w="3403" w:type="dxa"/>
            <w:vMerge w:val="continue"/>
            <w:textDirection w:val="lrTb"/>
            <w:noWrap w:val="false"/>
          </w:tcPr>
          <w:p>
            <w:pPr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gridSpan w:val="2"/>
            <w:tcW w:w="5103" w:type="dxa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Предоставить контакты и должность представителей Подрядчика, уполномоченных на оперативное рассмотрение и решение технических и организационных вопросов, связанных с выполнением Работ. 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shd w:val="clear" w:color="auto" w:fill="auto"/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1.2.3.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3403" w:type="dxa"/>
            <w:vMerge w:val="continue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gridSpan w:val="2"/>
            <w:tcW w:w="5103" w:type="dxa"/>
            <w:textDirection w:val="lrTb"/>
            <w:noWrap w:val="false"/>
          </w:tcPr>
          <w:p>
            <w:pPr>
              <w:jc w:val="both"/>
              <w:spacing w:before="60"/>
              <w:shd w:val="clear" w:color="auto" w:fill="auto"/>
              <w:widowControl w:val="off"/>
              <w:tabs>
                <w:tab w:val="left" w:pos="426" w:leader="none"/>
              </w:tabs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Предоставить контакты и должность представителя Подрядчика, ответственного за соблюдение норм и правил в области охраны труда, электробезопасности, пожарной и </w:t>
            </w:r>
            <w:r>
              <w:rPr>
                <w:bCs/>
                <w:sz w:val="23"/>
                <w:szCs w:val="23"/>
              </w:rPr>
              <w:t xml:space="preserve">промышленной безопасности, природоохранного законодательства в месте производства Работ. Подрядчик обязан обеспечить присутствие указанного лица в месте производства Работ в течение всего срока их выполнения.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shd w:val="clear" w:color="auto" w:fill="auto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1.2.4.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tcW w:w="3403" w:type="dxa"/>
            <w:vMerge w:val="continue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gridSpan w:val="2"/>
            <w:tcW w:w="5103" w:type="dxa"/>
            <w:textDirection w:val="lrTb"/>
            <w:noWrap w:val="false"/>
          </w:tcPr>
          <w:p>
            <w:pPr>
              <w:jc w:val="both"/>
              <w:spacing w:before="60"/>
              <w:shd w:val="clear" w:color="auto" w:fill="auto"/>
              <w:widowControl w:val="off"/>
              <w:tabs>
                <w:tab w:val="left" w:pos="426" w:leader="none"/>
              </w:tabs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  <w:highlight w:val="white"/>
              </w:rPr>
              <w:t xml:space="preserve">Обеспечить наличие у Подрядчика свидетельств НАКС </w:t>
            </w:r>
            <w:r>
              <w:rPr>
                <w:bCs/>
                <w:color w:val="000000"/>
                <w:sz w:val="24"/>
                <w:szCs w:val="24"/>
                <w:highlight w:val="white"/>
              </w:rPr>
              <w:t xml:space="preserve">(группа технических устройств ОПО 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котельное оборудование 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(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КО-2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) и строительные конструкции (СК-1,3))</w:t>
            </w:r>
            <w:r>
              <w:rPr>
                <w:bCs/>
                <w:sz w:val="23"/>
                <w:szCs w:val="23"/>
                <w:highlight w:val="white"/>
              </w:rPr>
              <w:t xml:space="preserve"> о готовности организации к применени</w:t>
            </w:r>
            <w:r>
              <w:rPr>
                <w:bCs/>
                <w:sz w:val="23"/>
                <w:szCs w:val="23"/>
                <w:highlight w:val="white"/>
              </w:rPr>
              <w:t xml:space="preserve">ю аттестованной технологии сварки, свидетельства НАКС об аттестации свароч</w:t>
            </w:r>
            <w:r>
              <w:rPr>
                <w:bCs/>
                <w:sz w:val="23"/>
                <w:szCs w:val="23"/>
                <w:highlight w:val="white"/>
              </w:rPr>
              <w:t xml:space="preserve">н</w:t>
            </w:r>
            <w:r>
              <w:rPr>
                <w:bCs/>
                <w:sz w:val="23"/>
                <w:szCs w:val="23"/>
                <w:highlight w:val="white"/>
              </w:rPr>
              <w:t xml:space="preserve">ого оборудования в соответствии с требованиями РД 03-615-03. Приказа от 11 декабря 2020 г. N 519 «Об утверждении федеральных норм и правил в области промышленной безопасности "Требования к производству сварочных работ на опасных производственных объектах"</w:t>
            </w:r>
            <w:r>
              <w:rPr>
                <w:bCs/>
                <w:sz w:val="23"/>
                <w:szCs w:val="23"/>
              </w:rPr>
              <w:t xml:space="preserve">.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shd w:val="clear" w:color="auto" w:fill="auto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1.2.6.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tcW w:w="3403" w:type="dxa"/>
            <w:vMerge w:val="continue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gridSpan w:val="2"/>
            <w:tcW w:w="5103" w:type="dxa"/>
            <w:textDirection w:val="lrTb"/>
            <w:noWrap w:val="false"/>
          </w:tcPr>
          <w:p>
            <w:pPr>
              <w:jc w:val="both"/>
              <w:spacing w:before="60"/>
              <w:shd w:val="clear" w:color="auto" w:fill="auto"/>
              <w:widowControl w:val="off"/>
              <w:tabs>
                <w:tab w:val="left" w:pos="426" w:leader="none"/>
              </w:tabs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Осуществлять мероприятия строительного контроля, возложе</w:t>
            </w:r>
            <w:r>
              <w:rPr>
                <w:bCs/>
                <w:sz w:val="23"/>
                <w:szCs w:val="23"/>
              </w:rPr>
              <w:t xml:space="preserve">нные на Подрядчика Положением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 </w:t>
            </w:r>
            <w:r>
              <w:rPr>
                <w:sz w:val="23"/>
                <w:szCs w:val="23"/>
              </w:rPr>
              <w:t xml:space="preserve">«О порядке проведения строительного контроля при осуществлении  строительства, реконструкции и капитального ремонта объектов  капитального строительства».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vMerge w:val="restart"/>
            <w:textDirection w:val="lrTb"/>
            <w:noWrap w:val="false"/>
          </w:tcPr>
          <w:p>
            <w:pPr>
              <w:shd w:val="clear" w:color="auto" w:fill="auto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1.2.7.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tcW w:w="340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5103" w:type="dxa"/>
            <w:vMerge w:val="restart"/>
            <w:textDirection w:val="lrTb"/>
            <w:noWrap w:val="false"/>
          </w:tcPr>
          <w:p>
            <w:pPr>
              <w:jc w:val="both"/>
              <w:spacing w:before="60"/>
              <w:shd w:val="clear" w:color="auto" w:fill="auto"/>
              <w:widowControl w:val="off"/>
              <w:tabs>
                <w:tab w:val="left" w:pos="426" w:leader="none"/>
              </w:tabs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  <w:t xml:space="preserve">После производства строительно-монтажных работ оформить и зарегистрировать Декларацию соответствия ТР ТС 032/2013 в «Едином реестре выданных сертификатов соответствия и зарегистрированных деклараций о соответствии» согласно требованиям Технического регламе</w:t>
            </w:r>
            <w:r>
              <w:rPr>
                <w:bCs/>
                <w:sz w:val="23"/>
                <w:szCs w:val="23"/>
              </w:rPr>
              <w:t xml:space="preserve">нта Таможенного союза "О безопасности оборудования, работающего </w:t>
            </w:r>
            <w:r>
              <w:rPr>
                <w:bCs/>
                <w:sz w:val="23"/>
                <w:szCs w:val="23"/>
              </w:rPr>
              <w:t xml:space="preserve">под избыточным давлением" от 02 июля 2013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W w:w="8506" w:type="dxa"/>
            <w:textDirection w:val="lrTb"/>
            <w:noWrap w:val="false"/>
          </w:tcPr>
          <w:p>
            <w:pPr>
              <w:spacing w:before="60"/>
              <w:shd w:val="clear" w:color="auto" w:fill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Требования к применяемым при выполнении работ оборудованию, материалам, технологиям, программно-аппаратным средствам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</w:tr>
      <w:tr>
        <w:tblPrEx/>
        <w:trPr>
          <w:trHeight w:val="264"/>
        </w:trPr>
        <w:tc>
          <w:tcPr>
            <w:tcW w:w="821" w:type="dxa"/>
            <w:vAlign w:val="center"/>
            <w:vMerge w:val="restart"/>
            <w:textDirection w:val="lrTb"/>
            <w:noWrap w:val="false"/>
          </w:tcPr>
          <w:p>
            <w:pPr>
              <w:pStyle w:val="953"/>
              <w:ind w:left="25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1.3.1.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W w:w="8506" w:type="dxa"/>
            <w:textDirection w:val="lrTb"/>
            <w:noWrap w:val="false"/>
          </w:tcPr>
          <w:p>
            <w:pPr>
              <w:spacing w:before="60"/>
              <w:shd w:val="clear" w:color="auto" w:fill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Требования к оборудованию и материалам 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vMerge w:val="continue"/>
            <w:textDirection w:val="lrTb"/>
            <w:noWrap w:val="false"/>
          </w:tcPr>
          <w:p>
            <w:pPr>
              <w:ind w:left="720"/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2"/>
            <w:tcW w:w="3828" w:type="dxa"/>
            <w:textDirection w:val="lrTb"/>
            <w:noWrap w:val="false"/>
          </w:tcPr>
          <w:p>
            <w:pPr>
              <w:pStyle w:val="953"/>
              <w:ind w:left="0"/>
              <w:jc w:val="both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к используемым запасным частям и материалам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pStyle w:val="953"/>
              <w:ind w:left="0" w:firstLine="274"/>
              <w:jc w:val="both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Материалы, необходимые для выполнения работ, приобретаются Подрядчиком самостоятельно, согласно Ведомости объемов работ (Приложение №1) и Перечню материалов Подрядчика (Приложение №2) к настоящим ТТ.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929"/>
              <w:jc w:val="both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>
              <w:rPr>
                <w:rFonts w:eastAsia="Calibri"/>
                <w:sz w:val="23"/>
                <w:szCs w:val="23"/>
              </w:rPr>
              <w:t xml:space="preserve">Подрядчик обязан обеспечить наличие соответствующих сертификатов, технических паспортов и других документов,</w:t>
            </w:r>
            <w:r>
              <w:rPr>
                <w:rFonts w:eastAsia="Calibri"/>
                <w:sz w:val="23"/>
                <w:szCs w:val="23"/>
              </w:rPr>
              <w:t xml:space="preserve"> удостоверяющих качество используемых Подрядчиком в месте производства Работ Материально-технических ресурсов и оборудования. Копии таких сертификатов, технических паспортов и иных документов должны быть предоставлены Заказчику до начала производства Работ</w:t>
            </w:r>
            <w:r>
              <w:rPr>
                <w:sz w:val="23"/>
                <w:szCs w:val="23"/>
              </w:rPr>
              <w:t xml:space="preserve">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929"/>
              <w:jc w:val="both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При проведении работ должны использоваться сертифицированные материалы на основании федеральных законов РФ №184-ФЗ от 27.12.2002 г. «О техническом регулировании» и №123-ФЗ от 22.07.2008 г. «Технический регламент о требованиях пожарной безопасности».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929"/>
              <w:jc w:val="both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Материалы и оборудование должны быть поставлены в упаковке производителя, не нарушенной, без следов воздействия влаги. Упаковка и/или тара должна обеспечивать их полную сохранность от всякого рода перегрузок, повреждений при перевозке </w:t>
            </w:r>
            <w:r>
              <w:rPr>
                <w:sz w:val="23"/>
                <w:szCs w:val="23"/>
              </w:rPr>
              <w:t xml:space="preserve">любыми видами транспорта, длительного хранения, а также предохранять поставляемые материалы от внешних воздействий, обеспечивать их сохранность при проведении погрузо-разгрузочных работ вручную или механизированными средствами.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929"/>
              <w:jc w:val="both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Стоимость тары и/или упаковки включена в стоимость материалов и оборудования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929"/>
              <w:jc w:val="both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Подрядчик несет ответственность за качество использованных материалов.  Если в течение гарантийного срока обнаружатся дефекты, связанные с  низким качеством материалов, подрядчик обязан их заменить.</w:t>
            </w:r>
            <w:r>
              <w:rPr>
                <w:sz w:val="23"/>
                <w:szCs w:val="23"/>
              </w:rPr>
              <w:t xml:space="preserve">Гарантийный срок на материалы и оборудование, поставляемые Подрядчиком, составляет не менее гарантийного срока, установленного заводом изготовителем.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929"/>
              <w:jc w:val="both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Подрядчиком в работе может быть применена эквивалентная продукция, предварительно согласованная с Заказчиком. 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929"/>
              <w:jc w:val="both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В случае, если на этапе исполнения договора Подрядчиком, </w:t>
            </w:r>
            <w:r>
              <w:rPr>
                <w:sz w:val="23"/>
                <w:szCs w:val="23"/>
              </w:rPr>
              <w:t xml:space="preserve">вместо материалов и оборудованиям конкретных торговых знаков, марок и/или наименований, указанных в Проектной документации  (Приложение № 5 к настоящим ТТ), Перечне материалов (Приложение № 2 к настоящим ТТ), а также Ведомости объемов работ (Приложение № 1</w:t>
            </w:r>
            <w:r>
              <w:rPr>
                <w:sz w:val="23"/>
                <w:szCs w:val="23"/>
              </w:rPr>
              <w:t xml:space="preserve"> к настоящим ТТ), будет применяться эквивалентная продукция*, Подрядчик принимает на себя все затраты по внесению соответствующих изменений в проектную и сметную документацию, а также согласованию ее с Заказчиком без увеличения общей стоимости по Договору.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929"/>
              <w:jc w:val="both"/>
              <w:shd w:val="clear" w:color="auto" w:fill="auto"/>
              <w:rPr>
                <w:bCs/>
                <w:i/>
              </w:rPr>
            </w:pPr>
            <w:r>
              <w:rPr>
                <w:i/>
                <w:iCs/>
              </w:rPr>
              <w:t xml:space="preserve">*- Эквивалентная продукция - это продукция, которая по техническим и функциональным характеристикам не уступает характеристикам, указанных в перечне материалов и проектной документации, т.ч. по </w:t>
            </w:r>
            <w:r>
              <w:rPr>
                <w:i/>
                <w:iCs/>
              </w:rPr>
              <w:t xml:space="preserve">гарантийным срокам и срокам эксплуатации., указанных в перечне материалов и проектной документации.</w:t>
            </w:r>
            <w:r>
              <w:rPr>
                <w:bCs/>
                <w:i/>
              </w:rPr>
            </w:r>
            <w:r>
              <w:rPr>
                <w:bCs/>
                <w:i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</w:tr>
      <w:tr>
        <w:tblPrEx/>
        <w:trPr>
          <w:trHeight w:val="264"/>
        </w:trPr>
        <w:tc>
          <w:tcPr>
            <w:tcW w:w="821" w:type="dxa"/>
            <w:vAlign w:val="center"/>
            <w:vMerge w:val="restart"/>
            <w:textDirection w:val="lrTb"/>
            <w:noWrap w:val="false"/>
          </w:tcPr>
          <w:p>
            <w:pPr>
              <w:pStyle w:val="953"/>
              <w:ind w:left="25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1.3.2.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W w:w="8506" w:type="dxa"/>
            <w:textDirection w:val="lrTb"/>
            <w:noWrap w:val="false"/>
          </w:tcPr>
          <w:p>
            <w:pPr>
              <w:spacing w:before="60"/>
              <w:shd w:val="clear" w:color="auto" w:fill="auto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Требования к контролю качества работ и материалов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vMerge w:val="continue"/>
            <w:textDirection w:val="lrTb"/>
            <w:noWrap w:val="false"/>
          </w:tcPr>
          <w:p>
            <w:pPr>
              <w:pStyle w:val="953"/>
              <w:ind w:left="25"/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2"/>
            <w:tcW w:w="3828" w:type="dxa"/>
            <w:textDirection w:val="lrTb"/>
            <w:noWrap w:val="false"/>
          </w:tcPr>
          <w:p>
            <w:pPr>
              <w:pStyle w:val="953"/>
              <w:ind w:left="0"/>
              <w:jc w:val="both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к контролю качества работ 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929"/>
              <w:ind w:firstLine="558"/>
              <w:jc w:val="both"/>
              <w:shd w:val="clear" w:color="auto" w:fill="auto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</w:r>
            <w:r>
              <w:rPr>
                <w:b/>
                <w:i/>
                <w:sz w:val="23"/>
                <w:szCs w:val="23"/>
              </w:rPr>
            </w:r>
            <w:r>
              <w:rPr>
                <w:b/>
                <w:i/>
                <w:sz w:val="23"/>
                <w:szCs w:val="23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pStyle w:val="929"/>
              <w:jc w:val="both"/>
              <w:shd w:val="clear" w:color="auto" w:fill="auto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Заказчик может самостоятельно или с привлечением третьих лиц осуществлять контроль, в том числе строительный, и надзор за ходом и качеством выполняемы</w:t>
            </w:r>
            <w:r>
              <w:rPr>
                <w:sz w:val="23"/>
                <w:szCs w:val="23"/>
              </w:rPr>
              <w:t xml:space="preserve">х Подрядчиком и Субподрядчиками работ, соблюдением сроков и качеством их выполнения, не вмешиваясь при этом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vMerge w:val="continue"/>
            <w:textDirection w:val="lrTb"/>
            <w:noWrap w:val="false"/>
          </w:tcPr>
          <w:p>
            <w:pPr>
              <w:pStyle w:val="953"/>
              <w:ind w:left="25"/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2"/>
            <w:tcW w:w="3828" w:type="dxa"/>
            <w:textDirection w:val="lrTb"/>
            <w:noWrap w:val="false"/>
          </w:tcPr>
          <w:p>
            <w:pPr>
              <w:pStyle w:val="953"/>
              <w:ind w:left="0"/>
              <w:jc w:val="both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к контролю качества материалов/оборудования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953"/>
              <w:ind w:left="0"/>
              <w:jc w:val="both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pStyle w:val="929"/>
              <w:ind w:firstLine="558"/>
              <w:jc w:val="both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Применяемые при монтаже материалы и оборудование должны соо</w:t>
            </w:r>
            <w:r>
              <w:rPr>
                <w:sz w:val="23"/>
                <w:szCs w:val="23"/>
              </w:rPr>
              <w:t xml:space="preserve">тветствовать государственным стандартам, иметь соответствующие сертификаты (в том числе на продукцию, подлежащую обязательной сертификации), технические паспорта и другие документы, удостоверяющие их качество и применимость для данных условий эксплуатации.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W w:w="8506" w:type="dxa"/>
            <w:textDirection w:val="lrTb"/>
            <w:noWrap w:val="false"/>
          </w:tcPr>
          <w:p>
            <w:pPr>
              <w:shd w:val="clear" w:color="auto" w:fill="auto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Требования к персоналу Подрядчика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numPr>
                <w:ilvl w:val="2"/>
                <w:numId w:val="16"/>
              </w:numPr>
              <w:ind w:hanging="1199"/>
              <w:jc w:val="center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2"/>
            <w:tcW w:w="3828" w:type="dxa"/>
            <w:textDirection w:val="lrTb"/>
            <w:noWrap w:val="false"/>
          </w:tcPr>
          <w:p>
            <w:pPr>
              <w:pStyle w:val="953"/>
              <w:ind w:left="0"/>
              <w:jc w:val="both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Общие требования к Подрядчику.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ind w:right="97"/>
              <w:jc w:val="both"/>
              <w:shd w:val="clear" w:color="auto" w:fill="auto"/>
              <w:widowControl w:val="off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</w:r>
            <w:r>
              <w:rPr>
                <w:b/>
                <w:i/>
                <w:sz w:val="23"/>
                <w:szCs w:val="23"/>
              </w:rPr>
            </w:r>
            <w:r>
              <w:rPr>
                <w:b/>
                <w:i/>
                <w:sz w:val="23"/>
                <w:szCs w:val="23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ind w:right="97"/>
              <w:jc w:val="both"/>
              <w:shd w:val="clear" w:color="auto" w:fill="auto"/>
              <w:widowControl w:val="off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Подрядчик должен производить работы квалифицированными специалистами рабочих специальностей и ИТР: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ind w:firstLine="567"/>
              <w:jc w:val="both"/>
              <w:shd w:val="clear" w:color="auto" w:fill="auto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- аттестованных согласно «Правил по охране труда при эксплуатации электроустановок» Минтруда РФ от 15 декабря 2020 года N 903н, «</w:t>
            </w:r>
            <w:hyperlink r:id="rId13" w:tooltip="https://docs.cntd.ru/document/573068704#6540IN" w:anchor="6540IN" w:history="1">
              <w:r>
                <w:rPr>
                  <w:bCs/>
                  <w:sz w:val="23"/>
                  <w:szCs w:val="23"/>
                </w:rPr>
                <w:t xml:space="preserve">Правил по охране труда при работе с инструментом и приспособлениями</w:t>
              </w:r>
            </w:hyperlink>
            <w:r>
              <w:rPr>
                <w:bCs/>
                <w:sz w:val="23"/>
                <w:szCs w:val="23"/>
              </w:rPr>
              <w:t xml:space="preserve">» от 27 ноября 2020 года N 835н, « </w:t>
            </w:r>
            <w:hyperlink r:id="rId14" w:tooltip="https://docs.cntd.ru/document/573114692#6540IN" w:anchor="6540IN" w:history="1">
              <w:r>
                <w:rPr>
                  <w:bCs/>
                  <w:sz w:val="23"/>
                  <w:szCs w:val="23"/>
                </w:rPr>
                <w:t xml:space="preserve">Правил по охране труда при работе на высоте</w:t>
              </w:r>
            </w:hyperlink>
            <w:r>
              <w:rPr>
                <w:bCs/>
                <w:sz w:val="23"/>
                <w:szCs w:val="23"/>
              </w:rPr>
              <w:t xml:space="preserve">» от 16 ноября 2020 года N </w:t>
            </w:r>
            <w:r>
              <w:rPr>
                <w:bCs/>
                <w:sz w:val="23"/>
                <w:szCs w:val="23"/>
              </w:rPr>
              <w:t xml:space="preserve">782н, «Правил техники безопасности при эксплуатации тепломеханического оборудования электростанций и тепловых сетей» РД 34.03.201-97, Правил противопожарного режима в Российской Федерации, утверждённых от 16.09.2020 N 1479. 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  <w:p>
            <w:pPr>
              <w:ind w:firstLine="567"/>
              <w:jc w:val="both"/>
              <w:shd w:val="clear" w:color="auto" w:fill="auto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Квалификация персонала должна соответствовать видам выполняемых работ и располагать: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  <w:p>
            <w:pPr>
              <w:ind w:firstLine="567"/>
              <w:jc w:val="both"/>
              <w:shd w:val="clear" w:color="auto" w:fill="auto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- квалифицированной командой ИТР, способной до начала работ на объекте ознакомить производственные бригады с общим объёмом работ, сроком выполнения работ и графиком, правилами внутреннего распорядка, задачами, стоящими перед каждой бригадой: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  <w:p>
            <w:pPr>
              <w:ind w:firstLine="567"/>
              <w:jc w:val="both"/>
              <w:shd w:val="clear" w:color="auto" w:fill="auto"/>
              <w:tabs>
                <w:tab w:val="left" w:pos="526" w:leader="none"/>
                <w:tab w:val="left" w:pos="967" w:leader="none"/>
              </w:tabs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- достаточным количеством аттестованного персонала, организованного по принципу комплексных специализированных бригад.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  <w:p>
            <w:pPr>
              <w:ind w:right="97" w:firstLine="558"/>
              <w:jc w:val="both"/>
              <w:shd w:val="clear" w:color="auto" w:fill="auto"/>
              <w:widowControl w:val="off"/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  <w:lang w:val="sr-Cyrl-CS"/>
              </w:rPr>
              <w:t xml:space="preserve">Подрядчик должен: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  <w:p>
            <w:pPr>
              <w:ind w:right="97" w:firstLine="558"/>
              <w:jc w:val="both"/>
              <w:shd w:val="clear" w:color="auto" w:fill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bCs/>
                <w:sz w:val="23"/>
                <w:szCs w:val="23"/>
              </w:rPr>
              <w:t xml:space="preserve">- </w:t>
            </w:r>
            <w:r>
              <w:rPr>
                <w:color w:val="000000"/>
                <w:sz w:val="23"/>
              </w:rPr>
              <w:t xml:space="preserve"> иметь производственную базу (позволяющую проводить работы, </w:t>
            </w:r>
            <w:r>
              <w:rPr>
                <w:color w:val="000000"/>
                <w:sz w:val="24"/>
              </w:rPr>
              <w:t xml:space="preserve">в объеме, определенном ведомостью объемов работ (Приложение №1 к настоящим ТТ) и в сроки, определенные графиком выполнения работ,</w:t>
            </w:r>
            <w:r>
              <w:rPr>
                <w:color w:val="000000"/>
                <w:sz w:val="23"/>
              </w:rPr>
              <w:t xml:space="preserve"> а также материалы</w:t>
            </w:r>
            <w:r>
              <w:rPr>
                <w:color w:val="000000"/>
                <w:sz w:val="24"/>
              </w:rPr>
              <w:t xml:space="preserve"> </w:t>
            </w:r>
            <w:r>
              <w:rPr>
                <w:color w:val="000000"/>
                <w:sz w:val="23"/>
              </w:rPr>
              <w:t xml:space="preserve">в объеме, определенном в Перечне материалов Подрядчика (Приложение №2 к настоящим ТТ);</w:t>
            </w:r>
            <w:r/>
          </w:p>
          <w:p>
            <w:pPr>
              <w:ind w:firstLine="567"/>
              <w:jc w:val="both"/>
              <w:shd w:val="clear" w:color="auto" w:fill="auto"/>
              <w:tabs>
                <w:tab w:val="left" w:pos="526" w:leader="none"/>
                <w:tab w:val="left" w:pos="967" w:leader="none"/>
              </w:tabs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- обладать гражданской правоспособностью в полном объёме для заключения и исполнения договора подряда (должен быть зарегистрирован в установленном порядке и иметь соответствующие разрешения на </w:t>
            </w:r>
            <w:r>
              <w:rPr>
                <w:bCs/>
                <w:sz w:val="23"/>
                <w:szCs w:val="23"/>
              </w:rPr>
              <w:t xml:space="preserve">выполнение видов работ в рамках договора подряда);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  <w:p>
            <w:pPr>
              <w:ind w:firstLine="558"/>
              <w:jc w:val="both"/>
              <w:shd w:val="clear" w:color="auto" w:fill="auto"/>
              <w:tabs>
                <w:tab w:val="left" w:pos="526" w:leader="none"/>
                <w:tab w:val="left" w:pos="967" w:leader="none"/>
              </w:tabs>
              <w:rPr>
                <w:b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Во время проведения работ команда ИТР Подрядчика должна поддерживать на должном уровне систем</w:t>
            </w:r>
            <w:r>
              <w:rPr>
                <w:bCs/>
                <w:sz w:val="23"/>
                <w:szCs w:val="23"/>
              </w:rPr>
              <w:t xml:space="preserve">у управления работами (инструментальное и материально-техническое обеспечение, уборка рабочих мест и конструкций оборудования, транспортировка мусора и отходов, оплаты и стимулирования труда, мероприятия по безопасности труда, противопожарных мероприятий).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numPr>
                <w:ilvl w:val="2"/>
                <w:numId w:val="16"/>
              </w:numPr>
              <w:ind w:hanging="1199"/>
              <w:jc w:val="center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2"/>
            <w:tcW w:w="3828" w:type="dxa"/>
            <w:textDirection w:val="lrTb"/>
            <w:noWrap w:val="false"/>
          </w:tcPr>
          <w:p>
            <w:pPr>
              <w:ind w:right="97"/>
              <w:jc w:val="both"/>
              <w:shd w:val="clear" w:color="auto" w:fill="auto"/>
              <w:widowControl w:val="off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 xml:space="preserve">Допуск персонала Подрядчика к выполнению работ</w:t>
            </w:r>
            <w:r>
              <w:rPr>
                <w:rFonts w:eastAsia="Calibri"/>
                <w:sz w:val="23"/>
                <w:szCs w:val="23"/>
              </w:rPr>
            </w:r>
            <w:r>
              <w:rPr>
                <w:rFonts w:eastAsia="Calibri"/>
                <w:sz w:val="23"/>
                <w:szCs w:val="23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ind w:right="97"/>
              <w:jc w:val="both"/>
              <w:shd w:val="clear" w:color="auto" w:fill="auto"/>
              <w:widowControl w:val="off"/>
              <w:rPr>
                <w:bCs/>
                <w:sz w:val="23"/>
                <w:szCs w:val="23"/>
                <w:highlight w:val="white"/>
              </w:rPr>
            </w:pPr>
            <w:r>
              <w:rPr>
                <w:bCs/>
                <w:sz w:val="23"/>
                <w:szCs w:val="23"/>
              </w:rPr>
              <w:t xml:space="preserve">Допуск персонала Подрядчика осуществляется согласно «Положения о допуске персонала подрядных организаций к в</w:t>
            </w:r>
            <w:r>
              <w:rPr>
                <w:bCs/>
                <w:sz w:val="23"/>
                <w:szCs w:val="23"/>
                <w:highlight w:val="white"/>
              </w:rPr>
              <w:t xml:space="preserve">ыполнению работ на объектах АО «ДГК»» (Приложение № 6 к настоящим ТТ).</w:t>
            </w:r>
            <w:r>
              <w:rPr>
                <w:bCs/>
                <w:sz w:val="23"/>
                <w:szCs w:val="23"/>
                <w:highlight w:val="white"/>
              </w:rPr>
            </w:r>
            <w:r>
              <w:rPr>
                <w:bCs/>
                <w:sz w:val="23"/>
                <w:szCs w:val="23"/>
                <w:highlight w:val="white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W w:w="8506" w:type="dxa"/>
            <w:textDirection w:val="lrTb"/>
            <w:noWrap w:val="false"/>
          </w:tcPr>
          <w:p>
            <w:pPr>
              <w:spacing w:before="60"/>
              <w:shd w:val="clear" w:color="auto" w:fill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Требования к безопасности работ и охране труда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numPr>
                <w:ilvl w:val="2"/>
                <w:numId w:val="16"/>
              </w:numPr>
              <w:ind w:hanging="1199"/>
              <w:jc w:val="center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2"/>
            <w:tcW w:w="3828" w:type="dxa"/>
            <w:textDirection w:val="lrTb"/>
            <w:noWrap w:val="false"/>
          </w:tcPr>
          <w:p>
            <w:pPr>
              <w:ind w:right="97"/>
              <w:jc w:val="both"/>
              <w:shd w:val="clear" w:color="auto" w:fill="auto"/>
              <w:widowControl w:val="off"/>
              <w:rPr>
                <w:bCs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 xml:space="preserve">Требования к безопасности выполняемых работ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pStyle w:val="953"/>
              <w:ind w:left="0"/>
              <w:jc w:val="both"/>
              <w:shd w:val="clear" w:color="auto" w:fill="auto"/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Провести инструктаж персонала, задействованного при производстве Работ, обеспечить соблюдение (в том числе указа</w:t>
            </w:r>
            <w:r>
              <w:rPr>
                <w:bCs/>
                <w:sz w:val="23"/>
                <w:szCs w:val="23"/>
              </w:rPr>
              <w:t xml:space="preserve">нным персоналом) правил эксплуатации электроустановок, требований охраны труда, пожарной и промышленной безопасности, экологических, санитарных требований и правил, а также иных нормативных правовых актов и требований локальных нормативных актов Заказчика.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numPr>
                <w:ilvl w:val="0"/>
                <w:numId w:val="16"/>
              </w:numPr>
              <w:jc w:val="center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W w:w="8506" w:type="dxa"/>
            <w:textDirection w:val="lrTb"/>
            <w:noWrap w:val="false"/>
          </w:tcPr>
          <w:p>
            <w:pPr>
              <w:shd w:val="clear" w:color="auto" w:fill="auto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Требования к результатам работ</w:t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W w:w="8506" w:type="dxa"/>
            <w:textDirection w:val="lrTb"/>
            <w:noWrap w:val="false"/>
          </w:tcPr>
          <w:p>
            <w:pPr>
              <w:spacing w:before="60"/>
              <w:shd w:val="clear" w:color="auto" w:fill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Общие требования к результатам работ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ind w:left="25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2.1.1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2"/>
            <w:tcW w:w="3828" w:type="dxa"/>
            <w:textDirection w:val="lrTb"/>
            <w:noWrap w:val="false"/>
          </w:tcPr>
          <w:p>
            <w:pPr>
              <w:ind w:right="97"/>
              <w:jc w:val="both"/>
              <w:shd w:val="clear" w:color="auto" w:fill="auto"/>
              <w:widowControl w:val="off"/>
              <w:rPr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</w:rPr>
              <w:t xml:space="preserve">Общие требования к результатам работ</w:t>
            </w:r>
            <w:r>
              <w:rPr>
                <w:sz w:val="23"/>
                <w:szCs w:val="23"/>
                <w:lang w:eastAsia="en-US"/>
              </w:rPr>
            </w:r>
            <w:r>
              <w:rPr>
                <w:sz w:val="23"/>
                <w:szCs w:val="23"/>
                <w:lang w:eastAsia="en-US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eastAsia="en-US"/>
              </w:rPr>
              <w:t xml:space="preserve">Работы должны быть выполнены в соответствии с проектной документацией (Приложение № 5 к настоящим ТТ) и ведомостью объёмов работ (Приложение № </w:t>
            </w:r>
            <w:r>
              <w:rPr>
                <w:sz w:val="23"/>
                <w:szCs w:val="23"/>
                <w:lang w:eastAsia="en-US"/>
              </w:rPr>
              <w:t xml:space="preserve">1 к настоящим ТТ), и приняты Заказчиком в Гарантийную эксплуатацию по Акту КС-11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W w:w="8506" w:type="dxa"/>
            <w:textDirection w:val="lrTb"/>
            <w:noWrap w:val="false"/>
          </w:tcPr>
          <w:p>
            <w:pPr>
              <w:spacing w:before="60"/>
              <w:shd w:val="clear" w:color="auto" w:fill="auto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Требования к техническим и функциональным характеристикам объекта, которые должны быть достигнуты в результате выполнения работ, включая гарантируемые показатели</w:t>
            </w:r>
            <w:r>
              <w:rPr>
                <w:rStyle w:val="984"/>
                <w:i w:val="0"/>
                <w:sz w:val="23"/>
                <w:szCs w:val="23"/>
                <w:shd w:val="clear" w:color="auto" w:fill="auto"/>
              </w:rPr>
              <w:t xml:space="preserve"> 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ind w:left="25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2.2.1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2"/>
            <w:tcW w:w="3828" w:type="dxa"/>
            <w:textDirection w:val="lrTb"/>
            <w:noWrap w:val="false"/>
          </w:tcPr>
          <w:p>
            <w:pPr>
              <w:ind w:right="97"/>
              <w:jc w:val="both"/>
              <w:shd w:val="clear" w:color="auto" w:fill="auto"/>
              <w:widowControl w:val="off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 xml:space="preserve">Требования к техническим и функциональным характеристикам объекта, которые должны быть достигнуты в результате выполнения работ</w:t>
            </w:r>
            <w:r>
              <w:rPr>
                <w:sz w:val="23"/>
                <w:szCs w:val="23"/>
                <w:lang w:eastAsia="en-US"/>
              </w:rPr>
            </w:r>
            <w:r>
              <w:rPr>
                <w:sz w:val="23"/>
                <w:szCs w:val="23"/>
                <w:lang w:eastAsia="en-US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eastAsia="en-US"/>
              </w:rPr>
              <w:t xml:space="preserve">Подключение потребителей к тепловым сетям, а также восстановление работоспособности трубопроводов в безаварийном режиме в период прохождения нагрузок, для подачи потребителям тепловой энергии установленных параметров и снижения тепловых потерь.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ind w:left="25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2.2.2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2"/>
            <w:tcW w:w="3828" w:type="dxa"/>
            <w:textDirection w:val="lrTb"/>
            <w:noWrap w:val="false"/>
          </w:tcPr>
          <w:p>
            <w:pPr>
              <w:ind w:right="97"/>
              <w:jc w:val="both"/>
              <w:shd w:val="clear" w:color="auto" w:fill="auto"/>
              <w:widowControl w:val="off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 xml:space="preserve">Гарантийный срок на результат работ</w:t>
            </w:r>
            <w:r>
              <w:rPr>
                <w:sz w:val="23"/>
                <w:szCs w:val="23"/>
                <w:lang w:eastAsia="en-US"/>
              </w:rPr>
            </w:r>
            <w:r>
              <w:rPr>
                <w:sz w:val="23"/>
                <w:szCs w:val="23"/>
                <w:lang w:eastAsia="en-US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Гарантийный срок составляет 24 (двадцать четыре) месяца и начинает течь с даты подписания Сторонами Актов по форме КС-11 </w:t>
            </w:r>
            <w:r>
              <w:rPr>
                <w:sz w:val="23"/>
                <w:szCs w:val="23"/>
                <w:lang w:eastAsia="en-US"/>
              </w:rPr>
              <w:t xml:space="preserve">либо с даты прекращения (расторжения) Договора. Гарантийный срок может быть продлен в соответствии с условиями Договора. </w:t>
            </w:r>
            <w:r>
              <w:rPr>
                <w:sz w:val="23"/>
                <w:szCs w:val="23"/>
                <w:lang w:eastAsia="en-US"/>
              </w:rPr>
            </w:r>
            <w:r>
              <w:rPr>
                <w:sz w:val="23"/>
                <w:szCs w:val="23"/>
                <w:lang w:eastAsia="en-US"/>
              </w:rPr>
            </w:r>
          </w:p>
          <w:p>
            <w:pPr>
              <w:jc w:val="both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eastAsia="en-US"/>
              </w:rPr>
              <w:t xml:space="preserve">Подробно требования к сроку и объему предоставления гарантий указаны в Проекте</w:t>
            </w:r>
            <w:r>
              <w:rPr>
                <w:sz w:val="23"/>
                <w:szCs w:val="23"/>
                <w:lang w:eastAsia="en-US"/>
              </w:rPr>
              <w:t xml:space="preserve"> </w:t>
            </w:r>
            <w:r>
              <w:rPr>
                <w:sz w:val="23"/>
                <w:szCs w:val="23"/>
                <w:lang w:eastAsia="en-US"/>
              </w:rPr>
              <w:t xml:space="preserve">договора подряда </w:t>
            </w:r>
            <w:r>
              <w:rPr>
                <w:i/>
                <w:sz w:val="23"/>
                <w:szCs w:val="23"/>
                <w:lang w:eastAsia="en-US"/>
              </w:rPr>
              <w:t xml:space="preserve">(раздел № 8)(Приложение №2 к Документации о закупке).</w:t>
            </w:r>
            <w:r>
              <w:rPr>
                <w:i/>
                <w:sz w:val="23"/>
                <w:szCs w:val="23"/>
                <w:lang w:eastAsia="en-US"/>
              </w:rPr>
              <w:t xml:space="preserve"> 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W w:w="8506" w:type="dxa"/>
            <w:textDirection w:val="lrTb"/>
            <w:noWrap w:val="false"/>
          </w:tcPr>
          <w:p>
            <w:pPr>
              <w:shd w:val="clear" w:color="auto" w:fill="auto"/>
              <w:rPr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Требования к порядку приемки результатов работ</w:t>
            </w:r>
            <w:r>
              <w:rPr>
                <w:rStyle w:val="984"/>
                <w:b w:val="0"/>
                <w:bCs/>
                <w:i w:val="0"/>
                <w:sz w:val="23"/>
                <w:szCs w:val="23"/>
                <w:shd w:val="clear" w:color="auto" w:fill="auto"/>
              </w:rPr>
              <w:t xml:space="preserve"> 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2.3.1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2"/>
            <w:tcW w:w="3828" w:type="dxa"/>
            <w:textDirection w:val="lrTb"/>
            <w:noWrap w:val="false"/>
          </w:tcPr>
          <w:p>
            <w:pPr>
              <w:pStyle w:val="953"/>
              <w:ind w:left="0"/>
              <w:shd w:val="clear" w:color="auto" w:fill="auto"/>
              <w:tabs>
                <w:tab w:val="left" w:pos="284" w:leader="none"/>
              </w:tabs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Требования к сдачи-приемки работ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pStyle w:val="953"/>
              <w:ind w:left="0"/>
              <w:jc w:val="both"/>
              <w:shd w:val="clear" w:color="auto" w:fill="auto"/>
              <w:tabs>
                <w:tab w:val="left" w:pos="284" w:leader="none"/>
              </w:tabs>
              <w:rPr>
                <w:b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Подробно требования к порядку сдачи-приемки работ указаны в Проекте договора подряда </w:t>
            </w:r>
            <w:r>
              <w:rPr>
                <w:i/>
                <w:sz w:val="23"/>
                <w:szCs w:val="23"/>
                <w:lang w:eastAsia="en-US"/>
              </w:rPr>
              <w:t xml:space="preserve">(раздел № 4) </w:t>
            </w:r>
            <w:r>
              <w:rPr>
                <w:sz w:val="23"/>
                <w:szCs w:val="23"/>
                <w:lang w:eastAsia="en-US"/>
              </w:rPr>
              <w:t xml:space="preserve">(Приложение №2 к Документации о закупке).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2.3.2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2"/>
            <w:tcW w:w="3828" w:type="dxa"/>
            <w:textDirection w:val="lrTb"/>
            <w:noWrap w:val="false"/>
          </w:tcPr>
          <w:p>
            <w:pPr>
              <w:pStyle w:val="953"/>
              <w:ind w:left="0"/>
              <w:shd w:val="clear" w:color="auto" w:fill="auto"/>
              <w:tabs>
                <w:tab w:val="left" w:pos="284" w:leader="none"/>
              </w:tabs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Требования к утилизации строительного мусора,  компенсации стоимость зеленых насаждений и изготовление топографического плана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jc w:val="both"/>
              <w:shd w:val="clear" w:color="auto" w:fill="auto"/>
              <w:tabs>
                <w:tab w:val="left" w:pos="1134" w:leader="none"/>
              </w:tabs>
              <w:rPr>
                <w:rFonts w:eastAsia="Calibri"/>
                <w:bCs/>
                <w:sz w:val="23"/>
                <w:szCs w:val="23"/>
              </w:rPr>
            </w:pPr>
            <w:r>
              <w:rPr>
                <w:rFonts w:eastAsia="Calibri"/>
                <w:bCs/>
                <w:sz w:val="23"/>
                <w:szCs w:val="23"/>
              </w:rPr>
              <w:t xml:space="preserve">Расходы за утилизацию строительного мусора и к</w:t>
            </w:r>
            <w:r>
              <w:rPr>
                <w:rFonts w:eastAsia="Calibri"/>
                <w:bCs/>
                <w:sz w:val="23"/>
                <w:szCs w:val="23"/>
              </w:rPr>
              <w:t xml:space="preserve">омпенсационная стоимость за уничтожение и (или) повреждение зеленых насаждений </w:t>
            </w:r>
            <w:r>
              <w:rPr>
                <w:rFonts w:eastAsia="Calibri"/>
                <w:bCs/>
                <w:sz w:val="23"/>
                <w:szCs w:val="23"/>
              </w:rPr>
              <w:t xml:space="preserve">принимаются на основании представленных в составе исполнительной документации отчетных документов (договоров со сторонними организациями на оказание услуг по утилизации мусора, актов выполненных работ или иных </w:t>
            </w:r>
            <w:r>
              <w:rPr>
                <w:rFonts w:eastAsia="Calibri"/>
                <w:bCs/>
                <w:sz w:val="23"/>
                <w:szCs w:val="23"/>
              </w:rPr>
              <w:t xml:space="preserve">действующих в муниципальном образовании документов на утилизацию) в пределах учтённой в смете суммы. </w:t>
            </w:r>
            <w:r>
              <w:rPr>
                <w:rFonts w:eastAsia="Calibri"/>
                <w:bCs/>
                <w:sz w:val="23"/>
                <w:szCs w:val="23"/>
              </w:rPr>
            </w:r>
            <w:r>
              <w:rPr>
                <w:rFonts w:eastAsia="Calibri"/>
                <w:bCs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W w:w="8506" w:type="dxa"/>
            <w:textDirection w:val="lrTb"/>
            <w:noWrap w:val="false"/>
          </w:tcPr>
          <w:p>
            <w:pPr>
              <w:spacing w:before="60"/>
              <w:shd w:val="clear" w:color="auto" w:fill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Требования к оформлению документации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ind w:left="0"/>
              <w:shd w:val="clear" w:color="auto" w:fill="auto"/>
              <w:tabs>
                <w:tab w:val="left" w:pos="284" w:leader="none"/>
              </w:tabs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2.4.1.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gridSpan w:val="2"/>
            <w:tcW w:w="3828" w:type="dxa"/>
            <w:textDirection w:val="lrTb"/>
            <w:noWrap w:val="false"/>
          </w:tcPr>
          <w:p>
            <w:pPr>
              <w:pStyle w:val="953"/>
              <w:ind w:left="0"/>
              <w:shd w:val="clear" w:color="auto" w:fill="auto"/>
              <w:tabs>
                <w:tab w:val="left" w:pos="284" w:leader="none"/>
              </w:tabs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Требования к оформлению документации</w:t>
            </w:r>
            <w:r>
              <w:rPr>
                <w:bCs/>
                <w:sz w:val="23"/>
                <w:szCs w:val="23"/>
              </w:rPr>
            </w:r>
            <w:r>
              <w:rPr>
                <w:bCs/>
                <w:sz w:val="23"/>
                <w:szCs w:val="23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pStyle w:val="953"/>
              <w:ind w:left="0"/>
              <w:jc w:val="both"/>
              <w:shd w:val="clear" w:color="auto" w:fill="auto"/>
              <w:tabs>
                <w:tab w:val="left" w:pos="284" w:leader="none"/>
              </w:tabs>
              <w:rPr>
                <w:b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Промежуточные (ежемесячные) объемы выполненных работ оформляются актом освидетельствования выполненных работ с приложением приемо-сдаточной и Исполнительной документации, а также </w:t>
            </w:r>
            <w:r>
              <w:rPr>
                <w:spacing w:val="-1"/>
                <w:sz w:val="23"/>
                <w:szCs w:val="23"/>
              </w:rPr>
              <w:t xml:space="preserve">материальный отчет формы М-29</w:t>
            </w:r>
            <w:r>
              <w:rPr>
                <w:bCs/>
                <w:sz w:val="23"/>
                <w:szCs w:val="23"/>
              </w:rPr>
              <w:t xml:space="preserve">. По завершению выполнения работ по договору подряда оформляется а</w:t>
            </w:r>
            <w:r>
              <w:rPr>
                <w:sz w:val="23"/>
                <w:szCs w:val="23"/>
              </w:rPr>
              <w:t xml:space="preserve">кт КС-2 </w:t>
            </w:r>
            <w:r>
              <w:rPr>
                <w:bCs/>
                <w:sz w:val="23"/>
                <w:szCs w:val="23"/>
              </w:rPr>
              <w:t xml:space="preserve">и с</w:t>
            </w:r>
            <w:r>
              <w:rPr>
                <w:sz w:val="23"/>
                <w:szCs w:val="23"/>
              </w:rPr>
              <w:t xml:space="preserve">правка КС-3 </w:t>
            </w:r>
            <w:r>
              <w:rPr>
                <w:bCs/>
                <w:sz w:val="23"/>
                <w:szCs w:val="23"/>
              </w:rPr>
              <w:t xml:space="preserve">с приложением приемо-сдаточной и Исполнительной документации. Подробные требования указаны в Проекте договора подряда </w:t>
            </w:r>
            <w:r>
              <w:rPr>
                <w:i/>
                <w:sz w:val="23"/>
                <w:szCs w:val="23"/>
                <w:lang w:eastAsia="en-US"/>
              </w:rPr>
              <w:t xml:space="preserve">(раздел № 4) </w:t>
            </w:r>
            <w:r>
              <w:rPr>
                <w:sz w:val="23"/>
                <w:szCs w:val="23"/>
                <w:lang w:eastAsia="en-US"/>
              </w:rPr>
              <w:t xml:space="preserve">(Приложение №2 к Документации о закупке).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numPr>
                <w:ilvl w:val="0"/>
                <w:numId w:val="16"/>
              </w:numPr>
              <w:jc w:val="center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W w:w="8506" w:type="dxa"/>
            <w:textDirection w:val="lrTb"/>
            <w:noWrap w:val="false"/>
          </w:tcPr>
          <w:p>
            <w:pPr>
              <w:spacing w:before="40"/>
              <w:shd w:val="clear" w:color="auto" w:fill="auto"/>
              <w:rPr>
                <w:b/>
                <w:bCs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Требования к соблюдению положений нормативной и иной обязательной для Подрядчика документации, определяемой видами работ (помимо указанных в других раздел</w:t>
            </w:r>
            <w:r>
              <w:rPr>
                <w:b/>
                <w:bCs/>
                <w:sz w:val="23"/>
                <w:szCs w:val="23"/>
              </w:rPr>
              <w:t xml:space="preserve">ах настоящих ТТ)</w:t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numPr>
                <w:ilvl w:val="2"/>
                <w:numId w:val="16"/>
              </w:numPr>
              <w:ind w:hanging="1199"/>
              <w:jc w:val="center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2"/>
            <w:tcW w:w="3828" w:type="dxa"/>
            <w:textDirection w:val="lrTb"/>
            <w:noWrap w:val="false"/>
          </w:tcPr>
          <w:p>
            <w:pPr>
              <w:pStyle w:val="953"/>
              <w:ind w:left="0"/>
              <w:shd w:val="clear" w:color="auto" w:fill="auto"/>
              <w:tabs>
                <w:tab w:val="left" w:pos="284" w:leader="none"/>
              </w:tabs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При выполнении работ необходимо соблюдать требования объектовых (производственных) инструкций, пожарные и санитарные нормы, правила охраны труда, действующие на предприятии Заказчика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ind w:left="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  <w:t xml:space="preserve">        - О противопожарном режиме в РФ 16.09.2020 N 1479 (ред. от 31.12.2020);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  <w:t xml:space="preserve">          -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  <w:t xml:space="preserve">СП 48.13330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  <w:t xml:space="preserve">.2019 (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  <w:t xml:space="preserve">СНиП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lang w:eastAsia="ru-RU"/>
              </w:rPr>
              <w:t xml:space="preserve">12-01-2004) «Организация строительства»;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</w:p>
          <w:p>
            <w:pPr>
              <w:ind w:left="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       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- СП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val="ru-RU" w:eastAsia="ru-RU" w:bidi="ru-RU"/>
              </w:rPr>
              <w:t xml:space="preserve">74.13330.2023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«Тепловые сети»;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left="0" w:right="0" w:firstLine="56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- СП 124.13330.2012. (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СНиП 41-02-2003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) «Свод правил. Тепловые сети. Актуализированная редакция  (утв. Приказом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Минрегиона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России от 30.06.2012 г. №280);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firstLine="56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- «Правила техники безопасности при эксплуатации тепломеханического оборудования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электростанций и тепловых сетей».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РД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34.03.201-97 (утв. Минтопэнерго России 03.04.1997 г.)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(по состоянию на 03.04.2000 г.);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firstLine="56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- СП 78.13330.2012. «Свод правил. Автомобильные дороги». Актуализированная редакция СНиП 3.06.03-85 (утв. Приказом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Минрегиона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России от 30.06.2012 г. №272);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firstLine="56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ВСН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19-89 «Правила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приемки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работ при строительстве и ремонте автомобильных дорог» (утв.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Минавтодором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РСФСР от 14.07.1989 г. №НА-18/266);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firstLine="56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«Методические рекомендации по ремонту и содержанию автомобильных дорог общего пользования» (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приняты и введены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в действие Письмом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Росавтодора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от 17.03.2004 г. №ОС-28/1270-ис)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firstLine="56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-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РД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153-34.1-003-01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«Сварка, термообработка и контроль трубных систем котлов и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трубопроводов при монтаже и ремонте энергетического оборудования» (РТМ-1С). Руководящий документ.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(утв. Приказом Минэнерго РФ от 02.07.2001 г. №197);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firstLine="56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- ГОСТ 16037-80*. Межгосударственный стандарт. Соединения сварные стальных трубопроводов. Основные типы, конструктивные элементы и размеры (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введен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в действие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Постановлением Госстандарта СССР от 24.04.1980 г. №1876) (ред. от 01.12.1990 г.);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53"/>
              <w:numPr>
                <w:ilvl w:val="0"/>
                <w:numId w:val="18"/>
              </w:numPr>
              <w:ind w:left="142" w:right="0" w:firstLine="425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Приказ Минтруда РФ от 28.10.2020 №753н «Об утверждении правил по охране труда при погрузочно-разгрузочных работах и размещения грузов»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56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- СНиП 12-03-2001 «Безопасность труда в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строительстве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. Часть 1. Общие требования».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Приняты и введены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в действие Постановлением Госстроя РФ от 23.07.2001 г. №80;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firstLine="56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СНиП 12-04-2002 «Безопасность труда в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строительстве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. Часть 2. Строительное производство».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Приняты и введены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в действие Постановлением Госстроя РФ от 17.09.2002 г. №123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ind w:firstLine="56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-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СП 45.13330.2017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СНиП 3.02.01-87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) «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Свод правил. Земляные сооружения, основания и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фундаменты. Актуализированная редакция»;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56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- СП 70.13330.2012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(СНиП 3.03.01-87)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«Несущие ограждения и конструкции»;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56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- СП 72.13330.2016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(СНиП 3.04.03-85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«Защита строительных конструкций и сооружений от коррозии»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firstLine="56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- СП 71.13330.2017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(СНиП 3-04-01-87)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«Изоляция и отделочные покрытия»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firstLine="56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РД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03-614-03 «Порядок применения сварочного оборудования при изготовлении,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монтаже, р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емонте и реконструкции технических устрой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ств дл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я опасных производственных объектов»;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56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РД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03-615-03 «Порядок применения сварочных технологий при изготовлении, монтаже,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ремонте и реконструкции технических устрой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ств дл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я опасных производственных объектов»;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56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СО 34.03.201-97 (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РД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34.03.201-97) Правила техники безопасности при эксплуатации тепломеханического оборудования электростанций и тепловых сетей;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pStyle w:val="953"/>
              <w:numPr>
                <w:ilvl w:val="0"/>
                <w:numId w:val="17"/>
              </w:numPr>
              <w:ind w:left="0" w:right="0" w:firstLine="56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Приказ Ми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нистерства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строительства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и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жилищно-коммунально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го хозяйства РФ от 16 мая 2023 г. № 344/пр "Об утверждении состава и порядка ведения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исполнительной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документации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при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строительстве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, реконструкции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капитальном ремонте объектов капитального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строительства»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pStyle w:val="953"/>
              <w:numPr>
                <w:ilvl w:val="0"/>
                <w:numId w:val="17"/>
              </w:numPr>
              <w:ind w:left="0" w:right="0" w:firstLine="56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 П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:lang w:eastAsia="ru-RU"/>
              </w:rPr>
              <w:t xml:space="preserve">оложение о допуске персонала подрядных организаций к выполнению работ на объектах АО «ДГК»» 22.1-504-2025 (утв. Приказом от 25.09.2025 №П-ДГК/795) (Приложение №6 к  настоящим ТТ).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highlight w:val="white"/>
                <w14:ligatures w14:val="none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numPr>
                <w:ilvl w:val="0"/>
                <w:numId w:val="16"/>
              </w:numPr>
              <w:jc w:val="center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W w:w="8506" w:type="dxa"/>
            <w:textDirection w:val="lrTb"/>
            <w:noWrap w:val="false"/>
          </w:tcPr>
          <w:p>
            <w:pPr>
              <w:jc w:val="both"/>
              <w:spacing w:before="20"/>
              <w:shd w:val="clear" w:color="auto" w:fill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Требования к ответственности и гарантиям Подрядчика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</w:tr>
      <w:tr>
        <w:tblPrEx/>
        <w:trPr>
          <w:trHeight w:val="1058"/>
        </w:trPr>
        <w:tc>
          <w:tcPr>
            <w:tcW w:w="82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4.1.1</w:t>
            </w:r>
            <w:r>
              <w:rPr>
                <w:sz w:val="23"/>
                <w:szCs w:val="23"/>
              </w:rPr>
              <w:t xml:space="preserve">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2"/>
            <w:tcW w:w="3828" w:type="dxa"/>
            <w:textDirection w:val="lrTb"/>
            <w:noWrap w:val="false"/>
          </w:tcPr>
          <w:p>
            <w:pPr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Ответственности и гарантиям Подрядчика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к ответственности Подрядчика подробно указаны в Проекте договора подряда </w:t>
            </w:r>
            <w:r>
              <w:rPr>
                <w:i/>
                <w:sz w:val="23"/>
                <w:szCs w:val="23"/>
              </w:rPr>
              <w:t xml:space="preserve">(раздел 7) </w:t>
            </w:r>
            <w:r>
              <w:rPr>
                <w:sz w:val="23"/>
                <w:szCs w:val="23"/>
                <w:lang w:eastAsia="en-US"/>
              </w:rPr>
              <w:t xml:space="preserve">(Приложение №2 к Документации о закупке).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textDirection w:val="lrTb"/>
            <w:noWrap w:val="false"/>
          </w:tcPr>
          <w:p>
            <w:pPr>
              <w:pStyle w:val="953"/>
              <w:numPr>
                <w:ilvl w:val="0"/>
                <w:numId w:val="16"/>
              </w:numPr>
              <w:jc w:val="center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W w:w="8506" w:type="dxa"/>
            <w:textDirection w:val="lrTb"/>
            <w:noWrap w:val="false"/>
          </w:tcPr>
          <w:p>
            <w:pPr>
              <w:keepNext/>
              <w:spacing w:before="60" w:after="60"/>
              <w:shd w:val="clear" w:color="auto" w:fill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Требования к подрядчику (и субподрядчикам) и его обязательствам, влияющим на исполнение договора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</w:tr>
      <w:tr>
        <w:tblPrEx/>
        <w:trPr>
          <w:trHeight w:val="264"/>
        </w:trPr>
        <w:tc>
          <w:tcPr>
            <w:tcW w:w="821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before="60" w:after="60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5.1.1.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W w:w="8506" w:type="dxa"/>
            <w:textDirection w:val="lrTb"/>
            <w:noWrap w:val="false"/>
          </w:tcPr>
          <w:p>
            <w:pPr>
              <w:shd w:val="clear" w:color="auto" w:fill="auto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Требования к обязательствам подрядчика, влияющим на исполнение договора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vMerge w:val="continue"/>
            <w:textDirection w:val="lrTb"/>
            <w:noWrap w:val="false"/>
          </w:tcPr>
          <w:p>
            <w:pPr>
              <w:ind w:left="568"/>
              <w:jc w:val="center"/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2"/>
            <w:tcW w:w="3828" w:type="dxa"/>
            <w:textDirection w:val="lrTb"/>
            <w:noWrap w:val="false"/>
          </w:tcPr>
          <w:p>
            <w:pPr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Обязательства Подрядчика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i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к обязательствам Подрядчика подробно указаны в Проекте договора подряда (</w:t>
            </w:r>
            <w:r>
              <w:rPr>
                <w:i/>
                <w:sz w:val="23"/>
                <w:szCs w:val="23"/>
              </w:rPr>
              <w:t xml:space="preserve">раздел 2) </w:t>
            </w:r>
            <w:r>
              <w:rPr>
                <w:sz w:val="23"/>
                <w:szCs w:val="23"/>
                <w:lang w:eastAsia="en-US"/>
              </w:rPr>
              <w:t xml:space="preserve">(Приложение №2 к Документации о закупке). </w:t>
            </w:r>
            <w:r>
              <w:rPr>
                <w:i/>
                <w:sz w:val="23"/>
                <w:szCs w:val="23"/>
              </w:rPr>
            </w:r>
            <w:r>
              <w:rPr>
                <w:i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>
          <w:trHeight w:val="264"/>
        </w:trPr>
        <w:tc>
          <w:tcPr>
            <w:tcW w:w="821" w:type="dxa"/>
            <w:vAlign w:val="center"/>
            <w:vMerge w:val="restart"/>
            <w:textDirection w:val="lrTb"/>
            <w:noWrap w:val="false"/>
          </w:tcPr>
          <w:p>
            <w:pPr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5.1.2.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3"/>
            <w:tcW w:w="8506" w:type="dxa"/>
            <w:textDirection w:val="lrTb"/>
            <w:noWrap w:val="false"/>
          </w:tcPr>
          <w:p>
            <w:pPr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к субподрядным организациям привлекаемым к выполнению работ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gridSpan w:val="2"/>
            <w:tcW w:w="3828" w:type="dxa"/>
            <w:textDirection w:val="lrTb"/>
            <w:noWrap w:val="false"/>
          </w:tcPr>
          <w:p>
            <w:pPr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Порядок привлечения субподрядчиков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 xml:space="preserve">В случае привлечения к выполнению работ субподрядных организаций, Подрядчик обязан письменно согласовать с Заказчиком привлекаемую субподрядную организацию с предоставлением Заказчику на момент согласования договора субподряда документов, подтверждающие </w:t>
            </w:r>
            <w:r>
              <w:rPr>
                <w:iCs/>
                <w:sz w:val="23"/>
                <w:szCs w:val="23"/>
              </w:rPr>
              <w:t xml:space="preserve">соответствие их квалификационного уровня, а также готовность и возможность выполнения ими работ, а также документы указанные в п.  2.4.2 Проекта договора подряда </w:t>
            </w:r>
            <w:r>
              <w:rPr>
                <w:sz w:val="23"/>
                <w:szCs w:val="23"/>
                <w:lang w:eastAsia="en-US"/>
              </w:rPr>
              <w:t xml:space="preserve">(Приложение №2 к Документации о закупке).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>
          <w:trHeight w:val="264"/>
        </w:trPr>
        <w:tc>
          <w:tcPr>
            <w:tcW w:w="8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auto" w:fill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6.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gridSpan w:val="3"/>
            <w:tcW w:w="8506" w:type="dxa"/>
            <w:textDirection w:val="lrTb"/>
            <w:noWrap w:val="false"/>
          </w:tcPr>
          <w:p>
            <w:pPr>
              <w:shd w:val="clear" w:color="auto" w:fill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Прочие требования к выполняемым работам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/>
        <w:trPr/>
        <w:tc>
          <w:tcPr>
            <w:tcW w:w="82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gridSpan w:val="2"/>
            <w:tcW w:w="3828" w:type="dxa"/>
            <w:textDirection w:val="lrTb"/>
            <w:noWrap w:val="false"/>
          </w:tcPr>
          <w:p>
            <w:pPr>
              <w:shd w:val="clear" w:color="auto" w:fill="auto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Прочие требования к выполняемым работам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jc w:val="both"/>
              <w:shd w:val="clear" w:color="auto" w:fill="auto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случае если какой-либо из указанных в настоящих ТТ и договоре подряда ГОСТ или нормативный документ был отменен в связи с выпуском новой редакции стандарта, то Подрядчику необходимо применять ГОСТ или нормативный документ, принятый в его развитие.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</w:tbl>
    <w:p>
      <w:pPr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jc w:val="center"/>
        <w:rPr>
          <w:b/>
          <w:i/>
          <w:sz w:val="23"/>
          <w:szCs w:val="23"/>
        </w:rPr>
        <w:sectPr>
          <w:footnotePr/>
          <w:endnotePr/>
          <w:type w:val="nextPage"/>
          <w:pgSz w:w="16838" w:h="11906" w:orient="landscape"/>
          <w:pgMar w:top="851" w:right="567" w:bottom="851" w:left="992" w:header="680" w:footer="737" w:gutter="0"/>
          <w:cols w:num="1" w:sep="0" w:space="708" w:equalWidth="1"/>
          <w:docGrid w:linePitch="360"/>
          <w:titlePg/>
        </w:sectPr>
      </w:pPr>
      <w:r>
        <w:rPr>
          <w:b/>
          <w:i/>
          <w:sz w:val="23"/>
          <w:szCs w:val="23"/>
        </w:rPr>
      </w:r>
      <w:r>
        <w:rPr>
          <w:b/>
          <w:i/>
          <w:sz w:val="23"/>
          <w:szCs w:val="23"/>
        </w:rPr>
      </w:r>
      <w:r>
        <w:rPr>
          <w:b/>
          <w:i/>
          <w:sz w:val="23"/>
          <w:szCs w:val="23"/>
        </w:rPr>
      </w:r>
    </w:p>
    <w:p>
      <w:pPr>
        <w:pStyle w:val="739"/>
        <w:ind w:left="0" w:firstLine="0"/>
        <w:jc w:val="center"/>
      </w:pPr>
      <w:r/>
      <w:bookmarkStart w:id="36" w:name="_Toc53393312"/>
      <w:r/>
      <w:bookmarkStart w:id="37" w:name="_Toc54646411"/>
      <w:r/>
      <w:bookmarkStart w:id="38" w:name="_Toc46743519"/>
      <w:r/>
      <w:bookmarkStart w:id="39" w:name="_Toc51339699"/>
      <w:r>
        <w:t xml:space="preserve">Требования к документации по ценообразованию</w:t>
      </w:r>
      <w:bookmarkEnd w:id="36"/>
      <w:r>
        <w:t xml:space="preserve"> на этапе закупки</w:t>
      </w:r>
      <w:bookmarkEnd w:id="37"/>
      <w:r/>
      <w:r/>
    </w:p>
    <w:p>
      <w:pPr>
        <w:ind w:firstLine="567"/>
        <w:jc w:val="both"/>
        <w:rPr>
          <w:iCs/>
          <w:sz w:val="23"/>
          <w:szCs w:val="23"/>
        </w:rPr>
      </w:pPr>
      <w:r>
        <w:rPr>
          <w:iCs/>
          <w:sz w:val="23"/>
          <w:szCs w:val="23"/>
        </w:rPr>
        <w:t xml:space="preserve">3.1). </w:t>
      </w:r>
      <w:r>
        <w:rPr>
          <w:sz w:val="23"/>
          <w:szCs w:val="23"/>
        </w:rPr>
        <w:t xml:space="preserve">В обоснование стоимости своей заявки Участник предоставляет К</w:t>
      </w:r>
      <w:r>
        <w:rPr>
          <w:sz w:val="23"/>
          <w:szCs w:val="23"/>
        </w:rPr>
        <w:t xml:space="preserve">оммерческое предложение по форме (с учетом прилагаемой к ней инструкции по заполнению), приведенной в Документации о закупке (с указанием понижающего коэффициента. Размер данного коэффициента рекомендуется учитывать с округлением до 7 знаков после запятой)</w:t>
      </w:r>
      <w:r>
        <w:rPr>
          <w:iCs/>
          <w:sz w:val="23"/>
          <w:szCs w:val="23"/>
        </w:rPr>
        <w:t xml:space="preserve">.</w:t>
      </w:r>
      <w:r>
        <w:rPr>
          <w:iCs/>
          <w:sz w:val="23"/>
          <w:szCs w:val="23"/>
        </w:rPr>
      </w:r>
      <w:r>
        <w:rPr>
          <w:iCs/>
          <w:sz w:val="23"/>
          <w:szCs w:val="23"/>
        </w:rPr>
      </w:r>
    </w:p>
    <w:p>
      <w:pPr>
        <w:jc w:val="both"/>
        <w:rPr>
          <w:iCs/>
          <w:sz w:val="23"/>
          <w:szCs w:val="23"/>
        </w:rPr>
      </w:pPr>
      <w:r>
        <w:rPr>
          <w:iCs/>
          <w:sz w:val="23"/>
          <w:szCs w:val="23"/>
        </w:rPr>
      </w:r>
      <w:r>
        <w:rPr>
          <w:iCs/>
          <w:sz w:val="23"/>
          <w:szCs w:val="23"/>
        </w:rPr>
      </w:r>
      <w:r>
        <w:rPr>
          <w:iCs/>
          <w:sz w:val="23"/>
          <w:szCs w:val="23"/>
        </w:rPr>
      </w:r>
    </w:p>
    <w:p>
      <w:pPr>
        <w:ind w:firstLine="567"/>
        <w:jc w:val="both"/>
        <w:rPr>
          <w:iCs/>
          <w:sz w:val="23"/>
          <w:szCs w:val="23"/>
        </w:rPr>
      </w:pPr>
      <w:r>
        <w:rPr>
          <w:iCs/>
          <w:sz w:val="23"/>
          <w:szCs w:val="23"/>
        </w:rPr>
        <w:t xml:space="preserve">3.2). Дополнительные документы по ценообразованию (сметная документация) в состав заявки Участника не включаются.</w:t>
      </w:r>
      <w:r>
        <w:rPr>
          <w:iCs/>
          <w:sz w:val="23"/>
          <w:szCs w:val="23"/>
        </w:rPr>
      </w:r>
      <w:r>
        <w:rPr>
          <w:iCs/>
          <w:sz w:val="23"/>
          <w:szCs w:val="23"/>
        </w:rPr>
      </w:r>
    </w:p>
    <w:p>
      <w:pPr>
        <w:ind w:firstLine="567"/>
        <w:jc w:val="both"/>
        <w:rPr>
          <w:iCs/>
          <w:sz w:val="23"/>
          <w:szCs w:val="23"/>
        </w:rPr>
      </w:pPr>
      <w:r>
        <w:rPr>
          <w:iCs/>
          <w:sz w:val="23"/>
          <w:szCs w:val="23"/>
        </w:rPr>
      </w:r>
      <w:r>
        <w:rPr>
          <w:iCs/>
          <w:sz w:val="23"/>
          <w:szCs w:val="23"/>
        </w:rPr>
      </w:r>
      <w:r>
        <w:rPr>
          <w:iCs/>
          <w:sz w:val="23"/>
          <w:szCs w:val="23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rFonts w:eastAsia="Calibri"/>
          <w:sz w:val="23"/>
          <w:szCs w:val="23"/>
        </w:rPr>
      </w:pPr>
      <w:r>
        <w:rPr>
          <w:rFonts w:eastAsia="Calibri"/>
          <w:sz w:val="23"/>
          <w:szCs w:val="23"/>
        </w:rPr>
      </w:r>
      <w:r>
        <w:rPr>
          <w:rFonts w:eastAsia="Calibri"/>
          <w:sz w:val="23"/>
          <w:szCs w:val="23"/>
        </w:rPr>
      </w:r>
      <w:r>
        <w:rPr>
          <w:rFonts w:eastAsia="Calibri"/>
          <w:sz w:val="23"/>
          <w:szCs w:val="23"/>
        </w:rPr>
      </w:r>
    </w:p>
    <w:p>
      <w:pPr>
        <w:rPr>
          <w:rFonts w:eastAsia="Calibri"/>
          <w:b/>
          <w:iCs/>
          <w:sz w:val="23"/>
          <w:szCs w:val="23"/>
        </w:rPr>
      </w:pPr>
      <w:r>
        <w:rPr>
          <w:iCs/>
          <w:sz w:val="23"/>
          <w:szCs w:val="23"/>
        </w:rPr>
        <w:br w:type="page" w:clear="all"/>
      </w:r>
      <w:r>
        <w:rPr>
          <w:rFonts w:eastAsia="Calibri"/>
          <w:b/>
          <w:iCs/>
          <w:sz w:val="23"/>
          <w:szCs w:val="23"/>
        </w:rPr>
      </w:r>
      <w:r>
        <w:rPr>
          <w:rFonts w:eastAsia="Calibri"/>
          <w:b/>
          <w:iCs/>
          <w:sz w:val="23"/>
          <w:szCs w:val="23"/>
        </w:rPr>
      </w:r>
    </w:p>
    <w:p>
      <w:pPr>
        <w:pStyle w:val="739"/>
        <w:ind w:left="0" w:firstLine="0"/>
        <w:jc w:val="center"/>
      </w:pPr>
      <w:r/>
      <w:bookmarkStart w:id="40" w:name="_Toc54646412"/>
      <w:r>
        <w:t xml:space="preserve">Требования к документации по ценообразованию на этапе заключения (исполнения) договора</w:t>
      </w:r>
      <w:bookmarkEnd w:id="40"/>
      <w:r/>
      <w:r/>
    </w:p>
    <w:p>
      <w:pPr>
        <w:ind w:firstLine="567"/>
        <w:jc w:val="both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 xml:space="preserve">4.1. Требования к составлению сметной документации (при заключении договора):</w:t>
      </w:r>
      <w:r>
        <w:rPr>
          <w:sz w:val="23"/>
          <w:szCs w:val="23"/>
          <w:u w:val="single"/>
        </w:rPr>
      </w:r>
      <w:r>
        <w:rPr>
          <w:sz w:val="23"/>
          <w:szCs w:val="23"/>
          <w:u w:val="single"/>
        </w:rPr>
      </w:r>
    </w:p>
    <w:p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4.1.1.</w:t>
      </w:r>
      <w:r>
        <w:rPr>
          <w:sz w:val="23"/>
          <w:szCs w:val="23"/>
        </w:rPr>
        <w:tab/>
        <w:t xml:space="preserve">Сметная документация приложение №3 к настоящим ТТ разработана Заказчиком в рамках определения начальной (максимальной) цены договора в соответствии с требованиями, указанными в приложении №4 к настоящим ТТ, и включается в состав договора с применен</w:t>
      </w:r>
      <w:r>
        <w:rPr>
          <w:sz w:val="23"/>
          <w:szCs w:val="23"/>
        </w:rPr>
        <w:t xml:space="preserve">ием понижающего коэффициента, указанного в заявке Участника, с которым принято решение заключить договор. Понижающий коэффициент начисляется в локальных сметах единым индексом в итогах после начисления лимитированных затрат в случае составления одной сметы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4.1.2.</w:t>
      </w:r>
      <w:r>
        <w:rPr>
          <w:sz w:val="23"/>
          <w:szCs w:val="23"/>
        </w:rPr>
        <w:tab/>
        <w:t xml:space="preserve">Внесение изменений в сметную документацию Заказчика, кроме применения понижающего коэффициента в соответствии с п.4.1.1, не допускается.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ind w:firstLine="567"/>
        <w:jc w:val="both"/>
        <w:rPr>
          <w:sz w:val="23"/>
          <w:szCs w:val="23"/>
          <w:u w:val="single"/>
        </w:rPr>
      </w:pPr>
      <w:r>
        <w:rPr>
          <w:sz w:val="23"/>
          <w:szCs w:val="23"/>
        </w:rPr>
        <w:t xml:space="preserve">4.1.3.</w:t>
      </w:r>
      <w:r>
        <w:rPr>
          <w:sz w:val="23"/>
          <w:szCs w:val="23"/>
        </w:rPr>
        <w:tab/>
        <w:t xml:space="preserve">сметной документации предусмотрен резерв средств на непредвиденные работы и затраты в размере 3%.</w:t>
      </w:r>
      <w:r>
        <w:rPr>
          <w:sz w:val="23"/>
          <w:szCs w:val="23"/>
          <w:u w:val="single"/>
        </w:rPr>
      </w:r>
      <w:r>
        <w:rPr>
          <w:sz w:val="23"/>
          <w:szCs w:val="23"/>
          <w:u w:val="single"/>
        </w:rPr>
      </w:r>
    </w:p>
    <w:p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ind w:firstLine="567"/>
        <w:jc w:val="both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 xml:space="preserve">4.2.Требования к составлению сметной документации (на этапе исполнения договора):</w:t>
      </w:r>
      <w:r>
        <w:rPr>
          <w:sz w:val="23"/>
          <w:szCs w:val="23"/>
          <w:u w:val="single"/>
        </w:rPr>
      </w:r>
      <w:r>
        <w:rPr>
          <w:sz w:val="23"/>
          <w:szCs w:val="23"/>
          <w:u w:val="single"/>
        </w:rPr>
      </w:r>
    </w:p>
    <w:p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4.2.1.</w:t>
      </w:r>
      <w:r>
        <w:rPr>
          <w:sz w:val="23"/>
          <w:szCs w:val="23"/>
        </w:rPr>
        <w:tab/>
        <w:t xml:space="preserve">В случае возникновения непредвиденных расходов в рамках реализации договора подряда необ</w:t>
      </w:r>
      <w:r>
        <w:rPr>
          <w:sz w:val="23"/>
          <w:szCs w:val="23"/>
        </w:rPr>
        <w:t xml:space="preserve">ходимо составлять и оформлять сметную документацию в обоснование данных затрат в соответствии с требованиями, указанными в приложении №4 к настоящим ТТ, с применением понижающего коэффициента, определённого по результатам конкурентной процедуры (п. 4.1.1).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4.2</w:t>
      </w:r>
      <w:r>
        <w:rPr>
          <w:sz w:val="23"/>
          <w:szCs w:val="23"/>
        </w:rPr>
        <w:t xml:space="preserve">.2. Заключение дополнительного соглашения на увеличение стоимости работ производится после использования резерва средств на непредвиденные работы и затраты. В дополнительном соглашении резерв средств на непредвиденные работы и затраты не предусматривается.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rPr>
          <w:iCs/>
          <w:sz w:val="23"/>
          <w:szCs w:val="23"/>
        </w:rPr>
      </w:pPr>
      <w:r>
        <w:rPr>
          <w:iCs/>
          <w:sz w:val="23"/>
          <w:szCs w:val="23"/>
        </w:rPr>
      </w:r>
      <w:r>
        <w:rPr>
          <w:iCs/>
          <w:sz w:val="23"/>
          <w:szCs w:val="23"/>
        </w:rPr>
      </w:r>
      <w:r>
        <w:rPr>
          <w:iCs/>
          <w:sz w:val="23"/>
          <w:szCs w:val="23"/>
        </w:rPr>
      </w:r>
    </w:p>
    <w:p>
      <w:pPr>
        <w:rPr>
          <w:rFonts w:eastAsia="Calibri"/>
          <w:b/>
          <w:iCs/>
          <w:sz w:val="23"/>
          <w:szCs w:val="23"/>
        </w:rPr>
      </w:pPr>
      <w:r>
        <w:rPr>
          <w:iCs/>
          <w:sz w:val="23"/>
          <w:szCs w:val="23"/>
        </w:rPr>
        <w:br w:type="page" w:clear="all"/>
      </w:r>
      <w:r>
        <w:rPr>
          <w:rFonts w:eastAsia="Calibri"/>
          <w:b/>
          <w:iCs/>
          <w:sz w:val="23"/>
          <w:szCs w:val="23"/>
        </w:rPr>
      </w:r>
      <w:r>
        <w:rPr>
          <w:rFonts w:eastAsia="Calibri"/>
          <w:b/>
          <w:iCs/>
          <w:sz w:val="23"/>
          <w:szCs w:val="23"/>
        </w:rPr>
      </w:r>
    </w:p>
    <w:p>
      <w:pPr>
        <w:pStyle w:val="739"/>
      </w:pPr>
      <w:r/>
      <w:bookmarkStart w:id="41" w:name="_Toc54646413"/>
      <w:r>
        <w:t xml:space="preserve">Приложения</w:t>
      </w:r>
      <w:bookmarkEnd w:id="38"/>
      <w:r/>
      <w:bookmarkEnd w:id="39"/>
      <w:r/>
      <w:bookmarkEnd w:id="41"/>
      <w:r/>
      <w:r/>
    </w:p>
    <w:p>
      <w:pPr>
        <w:spacing w:after="120"/>
        <w:rPr>
          <w:bCs/>
          <w:sz w:val="23"/>
          <w:szCs w:val="23"/>
        </w:rPr>
      </w:pPr>
      <w:r>
        <w:rPr>
          <w:bCs/>
          <w:sz w:val="23"/>
          <w:szCs w:val="23"/>
        </w:rPr>
      </w:r>
      <w:r>
        <w:rPr>
          <w:bCs/>
          <w:sz w:val="23"/>
          <w:szCs w:val="23"/>
        </w:rPr>
      </w:r>
      <w:r>
        <w:rPr>
          <w:bCs/>
          <w:sz w:val="23"/>
          <w:szCs w:val="23"/>
        </w:rPr>
      </w:r>
    </w:p>
    <w:p>
      <w:pPr>
        <w:jc w:val="both"/>
        <w:spacing w:after="12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 №1: Ведомость объёмов работ;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spacing w:after="120"/>
        <w:rPr>
          <w:sz w:val="24"/>
          <w:szCs w:val="24"/>
          <w:lang w:val="en-US"/>
        </w:rPr>
      </w:pPr>
      <w:r>
        <w:rPr>
          <w:bCs/>
          <w:sz w:val="24"/>
          <w:szCs w:val="24"/>
        </w:rPr>
        <w:t xml:space="preserve">Приложение №2: Перечень материалов;</w:t>
      </w:r>
      <w:r>
        <w:rPr>
          <w:sz w:val="24"/>
          <w:szCs w:val="24"/>
          <w:lang w:val="en-US"/>
        </w:rPr>
      </w:r>
      <w:r>
        <w:rPr>
          <w:sz w:val="24"/>
          <w:szCs w:val="24"/>
          <w:lang w:val="en-US"/>
        </w:rPr>
      </w:r>
    </w:p>
    <w:p>
      <w:pPr>
        <w:jc w:val="both"/>
        <w:spacing w:after="120"/>
        <w:rPr>
          <w:sz w:val="24"/>
          <w:szCs w:val="24"/>
        </w:rPr>
      </w:pPr>
      <w:r>
        <w:rPr>
          <w:bCs/>
          <w:sz w:val="24"/>
          <w:szCs w:val="24"/>
        </w:rPr>
        <w:t xml:space="preserve">Приложение №3: Сметная документация;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after="120"/>
        <w:rPr>
          <w:sz w:val="24"/>
          <w:szCs w:val="24"/>
        </w:rPr>
      </w:pPr>
      <w:r>
        <w:rPr>
          <w:bCs/>
          <w:sz w:val="24"/>
          <w:szCs w:val="24"/>
        </w:rPr>
        <w:t xml:space="preserve">Приложение №4: Требования к оформлению и составлению документации по ценообразованию;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after="12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 №5: Проектная документация;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right="97"/>
        <w:jc w:val="both"/>
        <w:widowControl w:val="off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 №6: Положения о допуске персонала подрядных организаций к выполнению работ на объектах АО «ДГК».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right="97"/>
        <w:jc w:val="both"/>
        <w:widowControl w:val="off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right="97"/>
        <w:jc w:val="both"/>
        <w:widowControl w:val="off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strike/>
          <w:sz w:val="23"/>
          <w:szCs w:val="23"/>
        </w:rPr>
      </w:pPr>
      <w:r>
        <w:rPr>
          <w:strike/>
          <w:sz w:val="23"/>
          <w:szCs w:val="23"/>
        </w:rPr>
      </w:r>
      <w:r>
        <w:rPr>
          <w:strike/>
          <w:sz w:val="23"/>
          <w:szCs w:val="23"/>
        </w:rPr>
      </w:r>
      <w:r>
        <w:rPr>
          <w:strike/>
          <w:sz w:val="23"/>
          <w:szCs w:val="23"/>
        </w:rPr>
      </w:r>
    </w:p>
    <w:p>
      <w:pPr>
        <w:jc w:val="both"/>
        <w:spacing w:after="120"/>
        <w:rPr>
          <w:bCs/>
          <w:i/>
          <w:iCs/>
          <w:strike/>
          <w:sz w:val="23"/>
          <w:szCs w:val="23"/>
          <w:shd w:val="clear" w:color="auto" w:fill="ffff99"/>
        </w:rPr>
      </w:pPr>
      <w:r>
        <w:rPr>
          <w:bCs/>
          <w:i/>
          <w:iCs/>
          <w:strike/>
          <w:sz w:val="23"/>
          <w:szCs w:val="23"/>
          <w:shd w:val="clear" w:color="auto" w:fill="ffff99"/>
        </w:rPr>
      </w:r>
      <w:r>
        <w:rPr>
          <w:bCs/>
          <w:i/>
          <w:iCs/>
          <w:strike/>
          <w:sz w:val="23"/>
          <w:szCs w:val="23"/>
          <w:shd w:val="clear" w:color="auto" w:fill="ffff99"/>
        </w:rPr>
      </w:r>
      <w:r>
        <w:rPr>
          <w:bCs/>
          <w:i/>
          <w:iCs/>
          <w:strike/>
          <w:sz w:val="23"/>
          <w:szCs w:val="23"/>
          <w:shd w:val="clear" w:color="auto" w:fill="ffff99"/>
        </w:rPr>
      </w:r>
    </w:p>
    <w:p>
      <w:pPr>
        <w:jc w:val="both"/>
        <w:spacing w:after="120"/>
        <w:rPr>
          <w:bCs/>
          <w:strike/>
          <w:sz w:val="23"/>
          <w:szCs w:val="23"/>
        </w:rPr>
      </w:pPr>
      <w:r>
        <w:rPr>
          <w:bCs/>
          <w:strike/>
          <w:sz w:val="23"/>
          <w:szCs w:val="23"/>
        </w:rPr>
      </w:r>
      <w:r>
        <w:rPr>
          <w:bCs/>
          <w:strike/>
          <w:sz w:val="23"/>
          <w:szCs w:val="23"/>
        </w:rPr>
      </w:r>
      <w:r>
        <w:rPr>
          <w:bCs/>
          <w:strike/>
          <w:sz w:val="23"/>
          <w:szCs w:val="23"/>
        </w:rPr>
      </w:r>
    </w:p>
    <w:p>
      <w:pPr>
        <w:rPr>
          <w:strike/>
          <w:sz w:val="23"/>
          <w:szCs w:val="23"/>
        </w:rPr>
      </w:pPr>
      <w:r>
        <w:rPr>
          <w:strike/>
          <w:sz w:val="23"/>
          <w:szCs w:val="23"/>
        </w:rPr>
      </w:r>
      <w:r>
        <w:rPr>
          <w:strike/>
          <w:sz w:val="23"/>
          <w:szCs w:val="23"/>
        </w:rPr>
      </w:r>
      <w:r>
        <w:rPr>
          <w:strike/>
          <w:sz w:val="23"/>
          <w:szCs w:val="23"/>
        </w:rPr>
      </w:r>
    </w:p>
    <w:p>
      <w:pPr>
        <w:jc w:val="both"/>
        <w:spacing w:after="120"/>
        <w:rPr>
          <w:bCs/>
          <w:i/>
          <w:iCs/>
          <w:strike/>
          <w:sz w:val="23"/>
          <w:szCs w:val="23"/>
          <w:shd w:val="clear" w:color="auto" w:fill="ffff99"/>
        </w:rPr>
      </w:pPr>
      <w:r>
        <w:rPr>
          <w:bCs/>
          <w:i/>
          <w:iCs/>
          <w:strike/>
          <w:sz w:val="23"/>
          <w:szCs w:val="23"/>
          <w:shd w:val="clear" w:color="auto" w:fill="ffff99"/>
        </w:rPr>
      </w:r>
      <w:r>
        <w:rPr>
          <w:bCs/>
          <w:i/>
          <w:iCs/>
          <w:strike/>
          <w:sz w:val="23"/>
          <w:szCs w:val="23"/>
          <w:shd w:val="clear" w:color="auto" w:fill="ffff99"/>
        </w:rPr>
      </w:r>
      <w:r>
        <w:rPr>
          <w:bCs/>
          <w:i/>
          <w:iCs/>
          <w:strike/>
          <w:sz w:val="23"/>
          <w:szCs w:val="23"/>
          <w:shd w:val="clear" w:color="auto" w:fill="ffff99"/>
        </w:rPr>
      </w:r>
    </w:p>
    <w:sectPr>
      <w:footnotePr/>
      <w:endnotePr/>
      <w:type w:val="nextPage"/>
      <w:pgSz w:w="11906" w:h="16838" w:orient="portrait"/>
      <w:pgMar w:top="1134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8"/>
      <w:rPr>
        <w:rStyle w:val="920"/>
      </w:rPr>
      <w:framePr w:wrap="around" w:vAnchor="text" w:hAnchor="margin" w:xAlign="center" w:y="1"/>
    </w:pPr>
    <w:r>
      <w:rPr>
        <w:rStyle w:val="920"/>
      </w:rPr>
      <w:fldChar w:fldCharType="begin"/>
    </w:r>
    <w:r>
      <w:rPr>
        <w:rStyle w:val="920"/>
      </w:rPr>
      <w:instrText xml:space="preserve">PAGE  </w:instrText>
    </w:r>
    <w:r>
      <w:rPr>
        <w:rStyle w:val="920"/>
      </w:rPr>
      <w:fldChar w:fldCharType="separate"/>
    </w:r>
    <w:r>
      <w:rPr>
        <w:rStyle w:val="920"/>
      </w:rPr>
      <w:t xml:space="preserve">6</w:t>
    </w:r>
    <w:r>
      <w:rPr>
        <w:rStyle w:val="920"/>
      </w:rPr>
      <w:fldChar w:fldCharType="end"/>
    </w:r>
    <w:r>
      <w:rPr>
        <w:rStyle w:val="920"/>
      </w:rPr>
    </w:r>
    <w:r>
      <w:rPr>
        <w:rStyle w:val="920"/>
      </w:rPr>
    </w:r>
  </w:p>
  <w:p>
    <w:pPr>
      <w:pStyle w:val="90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8"/>
      <w:jc w:val="center"/>
    </w:pPr>
    <w:r/>
    <w:r/>
  </w:p>
  <w:p>
    <w:pPr>
      <w:pStyle w:val="908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99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1"/>
      <w:numFmt w:val="decimal"/>
      <w:pStyle w:val="739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742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741"/>
      <w:isLgl w:val="false"/>
      <w:suff w:val="tab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983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03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23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143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63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583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03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23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743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multiLevelType w:val="hybridMultilevel"/>
    <w:lvl w:ilvl="0">
      <w:start w:val="4"/>
      <w:numFmt w:val="bullet"/>
      <w:pStyle w:val="968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69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67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">
    <w:multiLevelType w:val="hybridMultilevel"/>
    <w:styleLink w:val="977"/>
    <w:lvl w:ilvl="0">
      <w:start w:val="3"/>
      <w:numFmt w:val="decimal"/>
      <w:pStyle w:val="977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987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988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991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989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990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0">
    <w:multiLevelType w:val="hybridMultilevel"/>
    <w:styleLink w:val="981"/>
    <w:lvl w:ilvl="0">
      <w:start w:val="1"/>
      <w:numFmt w:val="decimal"/>
      <w:pStyle w:val="981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pStyle w:val="90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901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2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3"/>
        <w:szCs w:val="23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2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"/>
  </w:num>
  <w:num w:numId="5">
    <w:abstractNumId w:val="10"/>
  </w:num>
  <w:num w:numId="6">
    <w:abstractNumId w:val="9"/>
  </w:num>
  <w:num w:numId="7">
    <w:abstractNumId w:val="0"/>
  </w:num>
  <w:num w:numId="8">
    <w:abstractNumId w:val="12"/>
  </w:num>
  <w:num w:numId="9">
    <w:abstractNumId w:val="7"/>
  </w:num>
  <w:num w:numId="10">
    <w:abstractNumId w:val="2"/>
  </w:num>
  <w:num w:numId="11">
    <w:abstractNumId w:val="4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 w:default="1">
    <w:name w:val="Normal"/>
    <w:qFormat/>
    <w:rPr>
      <w:sz w:val="28"/>
      <w:szCs w:val="28"/>
    </w:rPr>
  </w:style>
  <w:style w:type="paragraph" w:styleId="739">
    <w:name w:val="Heading 1"/>
    <w:basedOn w:val="741"/>
    <w:next w:val="738"/>
    <w:link w:val="940"/>
    <w:qFormat/>
    <w:pPr>
      <w:numPr>
        <w:ilvl w:val="0"/>
      </w:numPr>
      <w:outlineLvl w:val="0"/>
    </w:pPr>
    <w:rPr>
      <w:sz w:val="28"/>
      <w:szCs w:val="28"/>
    </w:rPr>
  </w:style>
  <w:style w:type="paragraph" w:styleId="740">
    <w:name w:val="Heading 2"/>
    <w:basedOn w:val="742"/>
    <w:next w:val="738"/>
    <w:link w:val="942"/>
    <w:qFormat/>
    <w:pPr>
      <w:outlineLvl w:val="1"/>
    </w:pPr>
  </w:style>
  <w:style w:type="paragraph" w:styleId="741">
    <w:name w:val="Heading 3"/>
    <w:basedOn w:val="738"/>
    <w:next w:val="738"/>
    <w:link w:val="943"/>
    <w:qFormat/>
    <w:pPr>
      <w:numPr>
        <w:ilvl w:val="2"/>
        <w:numId w:val="4"/>
      </w:numPr>
      <w:ind w:hanging="788"/>
      <w:keepNext/>
      <w:spacing w:before="120" w:after="60"/>
      <w:outlineLvl w:val="2"/>
    </w:pPr>
    <w:rPr>
      <w:rFonts w:eastAsia="Calibri"/>
      <w:b/>
      <w:sz w:val="23"/>
      <w:szCs w:val="23"/>
    </w:rPr>
  </w:style>
  <w:style w:type="paragraph" w:styleId="742">
    <w:name w:val="Heading 4"/>
    <w:basedOn w:val="741"/>
    <w:next w:val="738"/>
    <w:link w:val="944"/>
    <w:qFormat/>
    <w:pPr>
      <w:numPr>
        <w:ilvl w:val="1"/>
      </w:numPr>
      <w:outlineLvl w:val="3"/>
    </w:pPr>
    <w:rPr>
      <w:bCs/>
    </w:rPr>
  </w:style>
  <w:style w:type="paragraph" w:styleId="743">
    <w:name w:val="Heading 5"/>
    <w:basedOn w:val="738"/>
    <w:next w:val="738"/>
    <w:link w:val="945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44">
    <w:name w:val="Heading 6"/>
    <w:basedOn w:val="738"/>
    <w:next w:val="738"/>
    <w:link w:val="937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745">
    <w:name w:val="Heading 7"/>
    <w:basedOn w:val="738"/>
    <w:next w:val="738"/>
    <w:link w:val="938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746">
    <w:name w:val="Heading 8"/>
    <w:basedOn w:val="738"/>
    <w:next w:val="738"/>
    <w:link w:val="939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747">
    <w:name w:val="Heading 9"/>
    <w:basedOn w:val="738"/>
    <w:next w:val="738"/>
    <w:link w:val="946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748" w:default="1">
    <w:name w:val="Default Paragraph Font"/>
    <w:uiPriority w:val="1"/>
    <w:semiHidden/>
    <w:unhideWhenUsed/>
  </w:style>
  <w:style w:type="table" w:styleId="7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0" w:default="1">
    <w:name w:val="No List"/>
    <w:uiPriority w:val="99"/>
    <w:semiHidden/>
    <w:unhideWhenUsed/>
  </w:style>
  <w:style w:type="character" w:styleId="751" w:customStyle="1">
    <w:name w:val="Caption Char"/>
    <w:basedOn w:val="748"/>
    <w:uiPriority w:val="35"/>
    <w:rPr>
      <w:b/>
      <w:bCs/>
      <w:color w:val="4472c4" w:themeColor="accent1"/>
      <w:sz w:val="18"/>
      <w:szCs w:val="18"/>
    </w:rPr>
  </w:style>
  <w:style w:type="character" w:styleId="752" w:customStyle="1">
    <w:name w:val="Title Char"/>
    <w:basedOn w:val="748"/>
    <w:uiPriority w:val="10"/>
    <w:rPr>
      <w:sz w:val="48"/>
      <w:szCs w:val="48"/>
    </w:rPr>
  </w:style>
  <w:style w:type="character" w:styleId="753" w:customStyle="1">
    <w:name w:val="Название объекта Знак"/>
    <w:link w:val="948"/>
    <w:uiPriority w:val="99"/>
  </w:style>
  <w:style w:type="character" w:styleId="754" w:customStyle="1">
    <w:name w:val="Heading 1 Char"/>
    <w:basedOn w:val="748"/>
    <w:uiPriority w:val="9"/>
    <w:rPr>
      <w:rFonts w:ascii="Arial" w:hAnsi="Arial" w:eastAsia="Arial" w:cs="Arial"/>
      <w:sz w:val="40"/>
      <w:szCs w:val="40"/>
    </w:rPr>
  </w:style>
  <w:style w:type="character" w:styleId="755" w:customStyle="1">
    <w:name w:val="Heading 2 Char"/>
    <w:basedOn w:val="748"/>
    <w:uiPriority w:val="9"/>
    <w:rPr>
      <w:rFonts w:ascii="Arial" w:hAnsi="Arial" w:eastAsia="Arial" w:cs="Arial"/>
      <w:sz w:val="34"/>
    </w:rPr>
  </w:style>
  <w:style w:type="character" w:styleId="756" w:customStyle="1">
    <w:name w:val="Heading 3 Char"/>
    <w:basedOn w:val="748"/>
    <w:uiPriority w:val="9"/>
    <w:rPr>
      <w:rFonts w:ascii="Arial" w:hAnsi="Arial" w:eastAsia="Arial" w:cs="Arial"/>
      <w:sz w:val="30"/>
      <w:szCs w:val="30"/>
    </w:rPr>
  </w:style>
  <w:style w:type="character" w:styleId="757" w:customStyle="1">
    <w:name w:val="Heading 4 Char"/>
    <w:basedOn w:val="748"/>
    <w:uiPriority w:val="9"/>
    <w:rPr>
      <w:rFonts w:ascii="Arial" w:hAnsi="Arial" w:eastAsia="Arial" w:cs="Arial"/>
      <w:b/>
      <w:bCs/>
      <w:sz w:val="26"/>
      <w:szCs w:val="26"/>
    </w:rPr>
  </w:style>
  <w:style w:type="character" w:styleId="758" w:customStyle="1">
    <w:name w:val="Heading 5 Char"/>
    <w:basedOn w:val="748"/>
    <w:uiPriority w:val="9"/>
    <w:rPr>
      <w:rFonts w:ascii="Arial" w:hAnsi="Arial" w:eastAsia="Arial" w:cs="Arial"/>
      <w:b/>
      <w:bCs/>
      <w:sz w:val="24"/>
      <w:szCs w:val="24"/>
    </w:rPr>
  </w:style>
  <w:style w:type="character" w:styleId="759" w:customStyle="1">
    <w:name w:val="Heading 6 Char"/>
    <w:basedOn w:val="748"/>
    <w:uiPriority w:val="9"/>
    <w:rPr>
      <w:rFonts w:ascii="Arial" w:hAnsi="Arial" w:eastAsia="Arial" w:cs="Arial"/>
      <w:b/>
      <w:bCs/>
      <w:sz w:val="22"/>
      <w:szCs w:val="22"/>
    </w:rPr>
  </w:style>
  <w:style w:type="character" w:styleId="760" w:customStyle="1">
    <w:name w:val="Heading 7 Char"/>
    <w:basedOn w:val="7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1" w:customStyle="1">
    <w:name w:val="Heading 8 Char"/>
    <w:basedOn w:val="748"/>
    <w:uiPriority w:val="9"/>
    <w:rPr>
      <w:rFonts w:ascii="Arial" w:hAnsi="Arial" w:eastAsia="Arial" w:cs="Arial"/>
      <w:i/>
      <w:iCs/>
      <w:sz w:val="22"/>
      <w:szCs w:val="22"/>
    </w:rPr>
  </w:style>
  <w:style w:type="character" w:styleId="762" w:customStyle="1">
    <w:name w:val="Heading 9 Char"/>
    <w:basedOn w:val="748"/>
    <w:uiPriority w:val="9"/>
    <w:rPr>
      <w:rFonts w:ascii="Arial" w:hAnsi="Arial" w:eastAsia="Arial" w:cs="Arial"/>
      <w:i/>
      <w:iCs/>
      <w:sz w:val="21"/>
      <w:szCs w:val="21"/>
    </w:rPr>
  </w:style>
  <w:style w:type="paragraph" w:styleId="763">
    <w:name w:val="Title"/>
    <w:basedOn w:val="738"/>
    <w:next w:val="738"/>
    <w:link w:val="76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4" w:customStyle="1">
    <w:name w:val="Заголовок Знак"/>
    <w:basedOn w:val="748"/>
    <w:link w:val="763"/>
    <w:uiPriority w:val="10"/>
    <w:rPr>
      <w:sz w:val="48"/>
      <w:szCs w:val="48"/>
    </w:rPr>
  </w:style>
  <w:style w:type="character" w:styleId="765" w:customStyle="1">
    <w:name w:val="Subtitle Char"/>
    <w:basedOn w:val="748"/>
    <w:uiPriority w:val="11"/>
    <w:rPr>
      <w:sz w:val="24"/>
      <w:szCs w:val="24"/>
    </w:rPr>
  </w:style>
  <w:style w:type="character" w:styleId="766" w:customStyle="1">
    <w:name w:val="Quote Char"/>
    <w:uiPriority w:val="29"/>
    <w:rPr>
      <w:i/>
    </w:rPr>
  </w:style>
  <w:style w:type="character" w:styleId="767" w:customStyle="1">
    <w:name w:val="Intense Quote Char"/>
    <w:uiPriority w:val="30"/>
    <w:rPr>
      <w:i/>
    </w:rPr>
  </w:style>
  <w:style w:type="character" w:styleId="768" w:customStyle="1">
    <w:name w:val="Header Char"/>
    <w:basedOn w:val="748"/>
    <w:uiPriority w:val="99"/>
  </w:style>
  <w:style w:type="character" w:styleId="769" w:customStyle="1">
    <w:name w:val="Footer Char"/>
    <w:basedOn w:val="748"/>
    <w:uiPriority w:val="99"/>
  </w:style>
  <w:style w:type="character" w:styleId="770" w:customStyle="1">
    <w:name w:val="Нижний колонтитул Знак"/>
    <w:link w:val="911"/>
    <w:uiPriority w:val="99"/>
  </w:style>
  <w:style w:type="table" w:styleId="771" w:customStyle="1">
    <w:name w:val="Table Grid Light"/>
    <w:basedOn w:val="74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72">
    <w:name w:val="Plain Table 1"/>
    <w:basedOn w:val="74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3">
    <w:name w:val="Plain Table 2"/>
    <w:basedOn w:val="74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3"/>
    <w:basedOn w:val="74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5">
    <w:name w:val="Plain Table 4"/>
    <w:basedOn w:val="74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Plain Table 5"/>
    <w:basedOn w:val="74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7">
    <w:name w:val="Grid Table 1 Light"/>
    <w:basedOn w:val="74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1"/>
    <w:basedOn w:val="749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2"/>
    <w:basedOn w:val="74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3"/>
    <w:basedOn w:val="74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4"/>
    <w:basedOn w:val="74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5"/>
    <w:basedOn w:val="749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6"/>
    <w:basedOn w:val="74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2"/>
    <w:basedOn w:val="74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1"/>
    <w:basedOn w:val="749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2"/>
    <w:basedOn w:val="74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3"/>
    <w:basedOn w:val="74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4"/>
    <w:basedOn w:val="74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5"/>
    <w:basedOn w:val="749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6"/>
    <w:basedOn w:val="74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"/>
    <w:basedOn w:val="74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1"/>
    <w:basedOn w:val="749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2"/>
    <w:basedOn w:val="74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3"/>
    <w:basedOn w:val="74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4"/>
    <w:basedOn w:val="74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5"/>
    <w:basedOn w:val="749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6"/>
    <w:basedOn w:val="74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4"/>
    <w:basedOn w:val="74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9" w:customStyle="1">
    <w:name w:val="Grid Table 4 - Accent 1"/>
    <w:basedOn w:val="749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00" w:customStyle="1">
    <w:name w:val="Grid Table 4 - Accent 2"/>
    <w:basedOn w:val="749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01" w:customStyle="1">
    <w:name w:val="Grid Table 4 - Accent 3"/>
    <w:basedOn w:val="749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02" w:customStyle="1">
    <w:name w:val="Grid Table 4 - Accent 4"/>
    <w:basedOn w:val="749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03" w:customStyle="1">
    <w:name w:val="Grid Table 4 - Accent 5"/>
    <w:basedOn w:val="749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04" w:customStyle="1">
    <w:name w:val="Grid Table 4 - Accent 6"/>
    <w:basedOn w:val="749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05">
    <w:name w:val="Grid Table 5 Dark"/>
    <w:basedOn w:val="74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- Accent 1"/>
    <w:basedOn w:val="74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 - Accent 2"/>
    <w:basedOn w:val="74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 - Accent 3"/>
    <w:basedOn w:val="74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- Accent 4"/>
    <w:basedOn w:val="74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 - Accent 5"/>
    <w:basedOn w:val="74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 - Accent 6"/>
    <w:basedOn w:val="74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12">
    <w:name w:val="Grid Table 6 Colorful"/>
    <w:basedOn w:val="74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3" w:customStyle="1">
    <w:name w:val="Grid Table 6 Colorful - Accent 1"/>
    <w:basedOn w:val="749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14" w:customStyle="1">
    <w:name w:val="Grid Table 6 Colorful - Accent 2"/>
    <w:basedOn w:val="74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15" w:customStyle="1">
    <w:name w:val="Grid Table 6 Colorful - Accent 3"/>
    <w:basedOn w:val="749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16" w:customStyle="1">
    <w:name w:val="Grid Table 6 Colorful - Accent 4"/>
    <w:basedOn w:val="74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17" w:customStyle="1">
    <w:name w:val="Grid Table 6 Colorful - Accent 5"/>
    <w:basedOn w:val="749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18" w:customStyle="1">
    <w:name w:val="Grid Table 6 Colorful - Accent 6"/>
    <w:basedOn w:val="749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19">
    <w:name w:val="Grid Table 7 Colorful"/>
    <w:basedOn w:val="74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7 Colorful - Accent 1"/>
    <w:basedOn w:val="749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7 Colorful - Accent 2"/>
    <w:basedOn w:val="749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3"/>
    <w:basedOn w:val="749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7 Colorful - Accent 4"/>
    <w:basedOn w:val="749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7 Colorful - Accent 5"/>
    <w:basedOn w:val="749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7 Colorful - Accent 6"/>
    <w:basedOn w:val="749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"/>
    <w:basedOn w:val="74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1"/>
    <w:basedOn w:val="749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2"/>
    <w:basedOn w:val="749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3"/>
    <w:basedOn w:val="749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4"/>
    <w:basedOn w:val="749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5"/>
    <w:basedOn w:val="749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6"/>
    <w:basedOn w:val="749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2"/>
    <w:basedOn w:val="74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1"/>
    <w:basedOn w:val="749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2"/>
    <w:basedOn w:val="749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3"/>
    <w:basedOn w:val="749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4"/>
    <w:basedOn w:val="749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38" w:customStyle="1">
    <w:name w:val="List Table 2 - Accent 5"/>
    <w:basedOn w:val="749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39" w:customStyle="1">
    <w:name w:val="List Table 2 - Accent 6"/>
    <w:basedOn w:val="749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40">
    <w:name w:val="List Table 3"/>
    <w:basedOn w:val="74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1"/>
    <w:basedOn w:val="749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2"/>
    <w:basedOn w:val="74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3"/>
    <w:basedOn w:val="749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4"/>
    <w:basedOn w:val="74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5"/>
    <w:basedOn w:val="749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6"/>
    <w:basedOn w:val="749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"/>
    <w:basedOn w:val="74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1"/>
    <w:basedOn w:val="749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2"/>
    <w:basedOn w:val="749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3"/>
    <w:basedOn w:val="749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4"/>
    <w:basedOn w:val="749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5"/>
    <w:basedOn w:val="749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6"/>
    <w:basedOn w:val="749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5 Dark"/>
    <w:basedOn w:val="74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1"/>
    <w:basedOn w:val="749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2"/>
    <w:basedOn w:val="749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3"/>
    <w:basedOn w:val="749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4"/>
    <w:basedOn w:val="749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 w:customStyle="1">
    <w:name w:val="List Table 5 Dark - Accent 5"/>
    <w:basedOn w:val="749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6"/>
    <w:basedOn w:val="749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>
    <w:name w:val="List Table 6 Colorful"/>
    <w:basedOn w:val="74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2" w:customStyle="1">
    <w:name w:val="List Table 6 Colorful - Accent 1"/>
    <w:basedOn w:val="749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63" w:customStyle="1">
    <w:name w:val="List Table 6 Colorful - Accent 2"/>
    <w:basedOn w:val="749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64" w:customStyle="1">
    <w:name w:val="List Table 6 Colorful - Accent 3"/>
    <w:basedOn w:val="749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65" w:customStyle="1">
    <w:name w:val="List Table 6 Colorful - Accent 4"/>
    <w:basedOn w:val="749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66" w:customStyle="1">
    <w:name w:val="List Table 6 Colorful - Accent 5"/>
    <w:basedOn w:val="749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67" w:customStyle="1">
    <w:name w:val="List Table 6 Colorful - Accent 6"/>
    <w:basedOn w:val="749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68">
    <w:name w:val="List Table 7 Colorful"/>
    <w:basedOn w:val="74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7 Colorful - Accent 1"/>
    <w:basedOn w:val="749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7 Colorful - Accent 2"/>
    <w:basedOn w:val="749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3"/>
    <w:basedOn w:val="749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7 Colorful - Accent 4"/>
    <w:basedOn w:val="749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7 Colorful - Accent 5"/>
    <w:basedOn w:val="749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7 Colorful - Accent 6"/>
    <w:basedOn w:val="749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ned - Accent"/>
    <w:basedOn w:val="74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6" w:customStyle="1">
    <w:name w:val="Lined - Accent 1"/>
    <w:basedOn w:val="74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77" w:customStyle="1">
    <w:name w:val="Lined - Accent 2"/>
    <w:basedOn w:val="74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8" w:customStyle="1">
    <w:name w:val="Lined - Accent 3"/>
    <w:basedOn w:val="74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9" w:customStyle="1">
    <w:name w:val="Lined - Accent 4"/>
    <w:basedOn w:val="74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0" w:customStyle="1">
    <w:name w:val="Lined - Accent 5"/>
    <w:basedOn w:val="74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81" w:customStyle="1">
    <w:name w:val="Lined - Accent 6"/>
    <w:basedOn w:val="74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2" w:customStyle="1">
    <w:name w:val="Bordered &amp; Lined - Accent"/>
    <w:basedOn w:val="749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3" w:customStyle="1">
    <w:name w:val="Bordered &amp; Lined - Accent 1"/>
    <w:basedOn w:val="749"/>
    <w:uiPriority w:val="99"/>
    <w:rPr>
      <w:color w:val="404040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84" w:customStyle="1">
    <w:name w:val="Bordered &amp; Lined - Accent 2"/>
    <w:basedOn w:val="749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5" w:customStyle="1">
    <w:name w:val="Bordered &amp; Lined - Accent 3"/>
    <w:basedOn w:val="749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6" w:customStyle="1">
    <w:name w:val="Bordered &amp; Lined - Accent 4"/>
    <w:basedOn w:val="749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7" w:customStyle="1">
    <w:name w:val="Bordered &amp; Lined - Accent 5"/>
    <w:basedOn w:val="749"/>
    <w:uiPriority w:val="99"/>
    <w:rPr>
      <w:color w:val="404040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88" w:customStyle="1">
    <w:name w:val="Bordered &amp; Lined - Accent 6"/>
    <w:basedOn w:val="749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9" w:customStyle="1">
    <w:name w:val="Bordered"/>
    <w:basedOn w:val="74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0" w:customStyle="1">
    <w:name w:val="Bordered - Accent 1"/>
    <w:basedOn w:val="749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91" w:customStyle="1">
    <w:name w:val="Bordered - Accent 2"/>
    <w:basedOn w:val="74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92" w:customStyle="1">
    <w:name w:val="Bordered - Accent 3"/>
    <w:basedOn w:val="74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93" w:customStyle="1">
    <w:name w:val="Bordered - Accent 4"/>
    <w:basedOn w:val="74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94" w:customStyle="1">
    <w:name w:val="Bordered - Accent 5"/>
    <w:basedOn w:val="749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95" w:customStyle="1">
    <w:name w:val="Bordered - Accent 6"/>
    <w:basedOn w:val="74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96" w:customStyle="1">
    <w:name w:val="Footnote Text Char"/>
    <w:uiPriority w:val="99"/>
    <w:rPr>
      <w:sz w:val="18"/>
    </w:rPr>
  </w:style>
  <w:style w:type="character" w:styleId="897" w:customStyle="1">
    <w:name w:val="Endnote Text Char"/>
    <w:uiPriority w:val="99"/>
    <w:rPr>
      <w:sz w:val="20"/>
    </w:rPr>
  </w:style>
  <w:style w:type="paragraph" w:styleId="898">
    <w:name w:val="table of figures"/>
    <w:basedOn w:val="738"/>
    <w:next w:val="738"/>
    <w:uiPriority w:val="99"/>
    <w:unhideWhenUsed/>
  </w:style>
  <w:style w:type="paragraph" w:styleId="899" w:customStyle="1">
    <w:name w:val="Название раздела инструкции"/>
    <w:basedOn w:val="738"/>
    <w:pPr>
      <w:jc w:val="center"/>
    </w:pPr>
    <w:rPr>
      <w:b/>
    </w:rPr>
  </w:style>
  <w:style w:type="paragraph" w:styleId="900" w:customStyle="1">
    <w:name w:val="Раздел положения"/>
    <w:basedOn w:val="738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901" w:customStyle="1">
    <w:name w:val="Подраздел раздела положения"/>
    <w:basedOn w:val="738"/>
    <w:pPr>
      <w:numPr>
        <w:ilvl w:val="1"/>
        <w:numId w:val="1"/>
      </w:numPr>
      <w:jc w:val="both"/>
      <w:spacing w:before="80" w:after="80"/>
    </w:pPr>
  </w:style>
  <w:style w:type="paragraph" w:styleId="902">
    <w:name w:val="footnote text"/>
    <w:basedOn w:val="738"/>
    <w:link w:val="976"/>
    <w:uiPriority w:val="99"/>
    <w:rPr>
      <w:sz w:val="20"/>
      <w:szCs w:val="20"/>
    </w:rPr>
  </w:style>
  <w:style w:type="character" w:styleId="903">
    <w:name w:val="footnote reference"/>
    <w:rPr>
      <w:vertAlign w:val="superscript"/>
    </w:rPr>
  </w:style>
  <w:style w:type="paragraph" w:styleId="904" w:customStyle="1">
    <w:name w:val="Шапка 1"/>
    <w:basedOn w:val="738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05" w:customStyle="1">
    <w:name w:val="Шапка 2"/>
    <w:basedOn w:val="738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06" w:customStyle="1">
    <w:name w:val="Шапка 3"/>
    <w:basedOn w:val="738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07" w:customStyle="1">
    <w:name w:val="Название1"/>
    <w:basedOn w:val="738"/>
    <w:link w:val="949"/>
    <w:uiPriority w:val="10"/>
    <w:qFormat/>
    <w:pPr>
      <w:jc w:val="center"/>
    </w:pPr>
    <w:rPr>
      <w:szCs w:val="20"/>
    </w:rPr>
  </w:style>
  <w:style w:type="paragraph" w:styleId="908">
    <w:name w:val="Header"/>
    <w:basedOn w:val="738"/>
    <w:link w:val="993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09">
    <w:name w:val="Body Text Indent"/>
    <w:basedOn w:val="738"/>
    <w:pPr>
      <w:ind w:left="360"/>
    </w:pPr>
    <w:rPr>
      <w:sz w:val="24"/>
      <w:szCs w:val="24"/>
    </w:rPr>
  </w:style>
  <w:style w:type="table" w:styleId="910">
    <w:name w:val="Table Grid"/>
    <w:basedOn w:val="749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1">
    <w:name w:val="Footer"/>
    <w:basedOn w:val="738"/>
    <w:link w:val="770"/>
    <w:pPr>
      <w:tabs>
        <w:tab w:val="center" w:pos="4677" w:leader="none"/>
        <w:tab w:val="right" w:pos="9355" w:leader="none"/>
      </w:tabs>
    </w:pPr>
  </w:style>
  <w:style w:type="paragraph" w:styleId="912">
    <w:name w:val="Body Text"/>
    <w:basedOn w:val="738"/>
    <w:link w:val="979"/>
    <w:pPr>
      <w:spacing w:after="120"/>
    </w:pPr>
  </w:style>
  <w:style w:type="paragraph" w:styleId="913">
    <w:name w:val="Body Text Indent 2"/>
    <w:basedOn w:val="738"/>
    <w:pPr>
      <w:ind w:left="283"/>
      <w:spacing w:after="120" w:line="480" w:lineRule="auto"/>
    </w:pPr>
  </w:style>
  <w:style w:type="paragraph" w:styleId="914">
    <w:name w:val="Body Text 3"/>
    <w:basedOn w:val="738"/>
    <w:pPr>
      <w:spacing w:after="120"/>
    </w:pPr>
    <w:rPr>
      <w:sz w:val="16"/>
      <w:szCs w:val="16"/>
    </w:rPr>
  </w:style>
  <w:style w:type="paragraph" w:styleId="915">
    <w:name w:val="Body Text Indent 3"/>
    <w:basedOn w:val="738"/>
    <w:link w:val="1010"/>
    <w:pPr>
      <w:ind w:left="283"/>
      <w:spacing w:after="120"/>
    </w:pPr>
    <w:rPr>
      <w:sz w:val="16"/>
      <w:szCs w:val="16"/>
    </w:rPr>
  </w:style>
  <w:style w:type="paragraph" w:styleId="916">
    <w:name w:val="Body Text 2"/>
    <w:basedOn w:val="738"/>
    <w:pPr>
      <w:spacing w:after="120" w:line="480" w:lineRule="auto"/>
    </w:pPr>
  </w:style>
  <w:style w:type="paragraph" w:styleId="917">
    <w:name w:val="Block Text"/>
    <w:basedOn w:val="738"/>
    <w:pPr>
      <w:ind w:left="-567" w:right="-766"/>
      <w:jc w:val="center"/>
    </w:pPr>
    <w:rPr>
      <w:b/>
      <w:bCs/>
      <w:sz w:val="24"/>
      <w:szCs w:val="20"/>
    </w:rPr>
  </w:style>
  <w:style w:type="paragraph" w:styleId="918" w:customStyle="1">
    <w:name w:val="Подпункт"/>
    <w:basedOn w:val="738"/>
    <w:link w:val="974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19" w:customStyle="1">
    <w:name w:val="Пункт2"/>
    <w:basedOn w:val="738"/>
    <w:link w:val="1000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20">
    <w:name w:val="page number"/>
    <w:basedOn w:val="748"/>
  </w:style>
  <w:style w:type="paragraph" w:styleId="921">
    <w:name w:val="toc 1"/>
    <w:basedOn w:val="738"/>
    <w:next w:val="738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922">
    <w:name w:val="toc 3"/>
    <w:basedOn w:val="738"/>
    <w:next w:val="738"/>
    <w:uiPriority w:val="39"/>
    <w:pPr>
      <w:ind w:left="280"/>
    </w:pPr>
    <w:rPr>
      <w:rFonts w:cstheme="minorHAnsi"/>
      <w:sz w:val="20"/>
      <w:szCs w:val="20"/>
    </w:rPr>
  </w:style>
  <w:style w:type="character" w:styleId="923">
    <w:name w:val="Hyperlink"/>
    <w:uiPriority w:val="99"/>
    <w:rPr>
      <w:color w:val="0000ff"/>
      <w:u w:val="single"/>
    </w:rPr>
  </w:style>
  <w:style w:type="paragraph" w:styleId="924" w:customStyle="1">
    <w:name w:val="Раздел регламента"/>
    <w:basedOn w:val="738"/>
  </w:style>
  <w:style w:type="paragraph" w:styleId="925" w:customStyle="1">
    <w:name w:val="Приложение к регламенту"/>
    <w:basedOn w:val="738"/>
    <w:pPr>
      <w:jc w:val="right"/>
    </w:pPr>
  </w:style>
  <w:style w:type="paragraph" w:styleId="926">
    <w:name w:val="toc 2"/>
    <w:basedOn w:val="738"/>
    <w:next w:val="738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27">
    <w:name w:val="Balloon Text"/>
    <w:basedOn w:val="738"/>
    <w:semiHidden/>
    <w:rPr>
      <w:rFonts w:ascii="Tahoma" w:hAnsi="Tahoma" w:cs="Tahoma"/>
      <w:sz w:val="16"/>
      <w:szCs w:val="16"/>
    </w:rPr>
  </w:style>
  <w:style w:type="character" w:styleId="928">
    <w:name w:val="annotation reference"/>
    <w:uiPriority w:val="99"/>
    <w:semiHidden/>
    <w:rPr>
      <w:sz w:val="16"/>
      <w:szCs w:val="16"/>
    </w:rPr>
  </w:style>
  <w:style w:type="paragraph" w:styleId="929">
    <w:name w:val="annotation text"/>
    <w:basedOn w:val="738"/>
    <w:link w:val="994"/>
    <w:qFormat/>
    <w:rPr>
      <w:sz w:val="20"/>
      <w:szCs w:val="20"/>
    </w:rPr>
  </w:style>
  <w:style w:type="paragraph" w:styleId="930">
    <w:name w:val="annotation subject"/>
    <w:basedOn w:val="929"/>
    <w:next w:val="929"/>
    <w:semiHidden/>
    <w:rPr>
      <w:b/>
      <w:bCs/>
    </w:rPr>
  </w:style>
  <w:style w:type="paragraph" w:styleId="931" w:customStyle="1">
    <w:name w:val="Обычный (веб)1"/>
    <w:basedOn w:val="738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32">
    <w:name w:val="toc 9"/>
    <w:basedOn w:val="738"/>
    <w:next w:val="738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33">
    <w:name w:val="toc 5"/>
    <w:basedOn w:val="738"/>
    <w:next w:val="738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34">
    <w:name w:val="toc 4"/>
    <w:basedOn w:val="738"/>
    <w:next w:val="738"/>
    <w:uiPriority w:val="39"/>
    <w:pPr>
      <w:jc w:val="both"/>
      <w:tabs>
        <w:tab w:val="left" w:pos="1120" w:leader="none"/>
        <w:tab w:val="right" w:pos="9911" w:leader="dot"/>
      </w:tabs>
    </w:pPr>
    <w:rPr>
      <w:rFonts w:cstheme="minorHAnsi"/>
      <w:sz w:val="20"/>
      <w:szCs w:val="20"/>
    </w:rPr>
  </w:style>
  <w:style w:type="paragraph" w:styleId="935" w:customStyle="1">
    <w:name w:val="Раздел положения 2"/>
    <w:basedOn w:val="738"/>
    <w:pPr>
      <w:jc w:val="both"/>
      <w:pageBreakBefore/>
      <w:outlineLvl w:val="0"/>
    </w:pPr>
    <w:rPr>
      <w:b/>
    </w:rPr>
  </w:style>
  <w:style w:type="character" w:styleId="936">
    <w:name w:val="Strong"/>
    <w:qFormat/>
    <w:rPr>
      <w:b/>
      <w:bCs/>
    </w:rPr>
  </w:style>
  <w:style w:type="character" w:styleId="937" w:customStyle="1">
    <w:name w:val="Заголовок 6 Знак"/>
    <w:link w:val="744"/>
    <w:uiPriority w:val="9"/>
    <w:rPr>
      <w:rFonts w:ascii="Cambria" w:hAnsi="Cambria"/>
      <w:i/>
      <w:iCs/>
      <w:color w:val="243f60"/>
    </w:rPr>
  </w:style>
  <w:style w:type="character" w:styleId="938" w:customStyle="1">
    <w:name w:val="Заголовок 7 Знак"/>
    <w:link w:val="745"/>
    <w:uiPriority w:val="9"/>
    <w:rPr>
      <w:rFonts w:ascii="Cambria" w:hAnsi="Cambria"/>
      <w:i/>
      <w:iCs/>
      <w:color w:val="404040"/>
    </w:rPr>
  </w:style>
  <w:style w:type="character" w:styleId="939" w:customStyle="1">
    <w:name w:val="Заголовок 8 Знак"/>
    <w:link w:val="746"/>
    <w:uiPriority w:val="9"/>
    <w:rPr>
      <w:rFonts w:ascii="Cambria" w:hAnsi="Cambria"/>
      <w:color w:val="4f81bd"/>
    </w:rPr>
  </w:style>
  <w:style w:type="character" w:styleId="940" w:customStyle="1">
    <w:name w:val="Заголовок 1 Знак"/>
    <w:link w:val="739"/>
    <w:rPr>
      <w:rFonts w:eastAsia="Calibri"/>
      <w:b/>
      <w:sz w:val="28"/>
      <w:szCs w:val="28"/>
    </w:rPr>
  </w:style>
  <w:style w:type="paragraph" w:styleId="941" w:customStyle="1">
    <w:name w:val="Знак Знак Знак Знак Знак Знак Знак Знак Знак"/>
    <w:basedOn w:val="738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42" w:customStyle="1">
    <w:name w:val="Заголовок 2 Знак"/>
    <w:link w:val="740"/>
    <w:rPr>
      <w:rFonts w:eastAsia="Calibri"/>
      <w:b/>
      <w:bCs/>
      <w:sz w:val="23"/>
      <w:szCs w:val="23"/>
    </w:rPr>
  </w:style>
  <w:style w:type="character" w:styleId="943" w:customStyle="1">
    <w:name w:val="Заголовок 3 Знак"/>
    <w:link w:val="741"/>
    <w:rPr>
      <w:rFonts w:eastAsia="Calibri"/>
      <w:b/>
      <w:sz w:val="23"/>
      <w:szCs w:val="23"/>
    </w:rPr>
  </w:style>
  <w:style w:type="character" w:styleId="944" w:customStyle="1">
    <w:name w:val="Заголовок 4 Знак"/>
    <w:link w:val="742"/>
    <w:rPr>
      <w:rFonts w:eastAsia="Calibri"/>
      <w:b/>
      <w:bCs/>
      <w:sz w:val="23"/>
      <w:szCs w:val="23"/>
    </w:rPr>
  </w:style>
  <w:style w:type="character" w:styleId="945" w:customStyle="1">
    <w:name w:val="Заголовок 5 Знак"/>
    <w:link w:val="743"/>
    <w:uiPriority w:val="9"/>
    <w:rPr>
      <w:b/>
      <w:bCs/>
      <w:i/>
      <w:iCs/>
      <w:sz w:val="26"/>
      <w:szCs w:val="26"/>
    </w:rPr>
  </w:style>
  <w:style w:type="character" w:styleId="946" w:customStyle="1">
    <w:name w:val="Заголовок 9 Знак"/>
    <w:link w:val="747"/>
    <w:uiPriority w:val="9"/>
    <w:rPr>
      <w:rFonts w:ascii="Arial" w:hAnsi="Arial" w:cs="Arial"/>
      <w:sz w:val="22"/>
      <w:szCs w:val="22"/>
    </w:rPr>
  </w:style>
  <w:style w:type="paragraph" w:styleId="947">
    <w:name w:val="No Spacing"/>
    <w:basedOn w:val="738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48">
    <w:name w:val="Caption"/>
    <w:basedOn w:val="738"/>
    <w:next w:val="738"/>
    <w:link w:val="753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49" w:customStyle="1">
    <w:name w:val="Название Знак"/>
    <w:link w:val="907"/>
    <w:uiPriority w:val="10"/>
    <w:rPr>
      <w:sz w:val="28"/>
    </w:rPr>
  </w:style>
  <w:style w:type="paragraph" w:styleId="950">
    <w:name w:val="Subtitle"/>
    <w:basedOn w:val="738"/>
    <w:next w:val="738"/>
    <w:link w:val="951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51" w:customStyle="1">
    <w:name w:val="Подзаголовок Знак"/>
    <w:link w:val="950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52">
    <w:name w:val="Emphasis"/>
    <w:uiPriority w:val="20"/>
    <w:qFormat/>
    <w:rPr>
      <w:i/>
      <w:iCs/>
    </w:rPr>
  </w:style>
  <w:style w:type="paragraph" w:styleId="953">
    <w:name w:val="List Paragraph"/>
    <w:basedOn w:val="738"/>
    <w:link w:val="983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54">
    <w:name w:val="Quote"/>
    <w:basedOn w:val="738"/>
    <w:next w:val="738"/>
    <w:link w:val="955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55" w:customStyle="1">
    <w:name w:val="Цитата 2 Знак"/>
    <w:link w:val="954"/>
    <w:uiPriority w:val="29"/>
    <w:rPr>
      <w:rFonts w:ascii="Calibri" w:hAnsi="Calibri" w:eastAsia="Calibri"/>
      <w:i/>
      <w:iCs/>
      <w:color w:val="000000"/>
    </w:rPr>
  </w:style>
  <w:style w:type="paragraph" w:styleId="956">
    <w:name w:val="Intense Quote"/>
    <w:basedOn w:val="738"/>
    <w:next w:val="738"/>
    <w:link w:val="957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57" w:customStyle="1">
    <w:name w:val="Выделенная цитата Знак"/>
    <w:link w:val="956"/>
    <w:uiPriority w:val="30"/>
    <w:rPr>
      <w:rFonts w:ascii="Calibri" w:hAnsi="Calibri" w:eastAsia="Calibri"/>
      <w:b/>
      <w:bCs/>
      <w:i/>
      <w:iCs/>
      <w:color w:val="4f81bd"/>
    </w:rPr>
  </w:style>
  <w:style w:type="character" w:styleId="958">
    <w:name w:val="Subtle Emphasis"/>
    <w:uiPriority w:val="19"/>
    <w:qFormat/>
    <w:rPr>
      <w:i/>
      <w:iCs/>
      <w:color w:val="808080"/>
    </w:rPr>
  </w:style>
  <w:style w:type="character" w:styleId="959">
    <w:name w:val="Intense Emphasis"/>
    <w:uiPriority w:val="21"/>
    <w:qFormat/>
    <w:rPr>
      <w:b/>
      <w:bCs/>
      <w:i/>
      <w:iCs/>
      <w:color w:val="4f81bd"/>
    </w:rPr>
  </w:style>
  <w:style w:type="character" w:styleId="960">
    <w:name w:val="Subtle Reference"/>
    <w:uiPriority w:val="31"/>
    <w:qFormat/>
    <w:rPr>
      <w:smallCaps/>
      <w:color w:val="c0504d"/>
      <w:u w:val="single"/>
    </w:rPr>
  </w:style>
  <w:style w:type="character" w:styleId="961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62">
    <w:name w:val="Book Title"/>
    <w:uiPriority w:val="33"/>
    <w:qFormat/>
    <w:rPr>
      <w:b/>
      <w:bCs/>
      <w:smallCaps/>
      <w:spacing w:val="5"/>
    </w:rPr>
  </w:style>
  <w:style w:type="paragraph" w:styleId="963">
    <w:name w:val="TOC Heading"/>
    <w:basedOn w:val="739"/>
    <w:next w:val="738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64">
    <w:name w:val="E-mail Signature"/>
    <w:basedOn w:val="738"/>
    <w:link w:val="965"/>
    <w:uiPriority w:val="99"/>
    <w:unhideWhenUsed/>
    <w:rPr>
      <w:rFonts w:eastAsia="Calibri"/>
      <w:sz w:val="24"/>
      <w:szCs w:val="24"/>
    </w:rPr>
  </w:style>
  <w:style w:type="character" w:styleId="965" w:customStyle="1">
    <w:name w:val="Электронная подпись Знак"/>
    <w:link w:val="964"/>
    <w:uiPriority w:val="99"/>
    <w:rPr>
      <w:rFonts w:eastAsia="Calibri"/>
      <w:sz w:val="24"/>
      <w:szCs w:val="24"/>
    </w:rPr>
  </w:style>
  <w:style w:type="paragraph" w:styleId="966" w:customStyle="1">
    <w:name w:val="Знак"/>
    <w:basedOn w:val="73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67" w:customStyle="1">
    <w:name w:val="Нумерованный список ур3"/>
    <w:basedOn w:val="738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968" w:customStyle="1">
    <w:name w:val="Нумерованный список 1"/>
    <w:basedOn w:val="738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69" w:customStyle="1">
    <w:name w:val="Нумерованный список ур2"/>
    <w:basedOn w:val="738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70">
    <w:name w:val="Revision"/>
    <w:hidden/>
    <w:uiPriority w:val="99"/>
    <w:semiHidden/>
    <w:rPr>
      <w:rFonts w:eastAsia="Calibri"/>
      <w:sz w:val="24"/>
      <w:szCs w:val="24"/>
    </w:rPr>
  </w:style>
  <w:style w:type="paragraph" w:styleId="971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72" w:customStyle="1">
    <w:name w:val="Знак Знак3 Знак Знак"/>
    <w:basedOn w:val="738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73" w:customStyle="1">
    <w:name w:val="Пункт"/>
    <w:basedOn w:val="738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74" w:customStyle="1">
    <w:name w:val="Подпункт Знак1"/>
    <w:link w:val="918"/>
    <w:rPr>
      <w:sz w:val="28"/>
    </w:rPr>
  </w:style>
  <w:style w:type="paragraph" w:styleId="975" w:customStyle="1">
    <w:name w:val="Абзац списка1"/>
    <w:basedOn w:val="738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76" w:customStyle="1">
    <w:name w:val="Текст сноски Знак"/>
    <w:link w:val="902"/>
    <w:uiPriority w:val="99"/>
  </w:style>
  <w:style w:type="numbering" w:styleId="977" w:customStyle="1">
    <w:name w:val="Стиль1"/>
    <w:uiPriority w:val="99"/>
    <w:pPr>
      <w:numPr>
        <w:ilvl w:val="0"/>
        <w:numId w:val="3"/>
      </w:numPr>
    </w:pPr>
  </w:style>
  <w:style w:type="paragraph" w:styleId="978" w:customStyle="1">
    <w:name w:val="Таблица"/>
    <w:basedOn w:val="738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79" w:customStyle="1">
    <w:name w:val="Основной текст Знак"/>
    <w:link w:val="912"/>
    <w:rPr>
      <w:sz w:val="28"/>
      <w:szCs w:val="28"/>
    </w:rPr>
  </w:style>
  <w:style w:type="character" w:styleId="980" w:customStyle="1">
    <w:name w:val="blk"/>
  </w:style>
  <w:style w:type="numbering" w:styleId="981" w:customStyle="1">
    <w:name w:val="Стиль2"/>
    <w:uiPriority w:val="99"/>
    <w:pPr>
      <w:numPr>
        <w:ilvl w:val="0"/>
        <w:numId w:val="5"/>
      </w:numPr>
    </w:pPr>
  </w:style>
  <w:style w:type="paragraph" w:styleId="982" w:customStyle="1">
    <w:name w:val="Таблица шапка"/>
    <w:basedOn w:val="738"/>
    <w:pPr>
      <w:ind w:left="57" w:right="57"/>
      <w:keepNext/>
      <w:spacing w:before="40" w:after="40"/>
    </w:pPr>
    <w:rPr>
      <w:sz w:val="22"/>
      <w:szCs w:val="26"/>
    </w:rPr>
  </w:style>
  <w:style w:type="character" w:styleId="983" w:customStyle="1">
    <w:name w:val="Абзац списка Знак"/>
    <w:link w:val="953"/>
    <w:uiPriority w:val="34"/>
    <w:rPr>
      <w:rFonts w:eastAsia="Calibri"/>
      <w:sz w:val="24"/>
      <w:szCs w:val="24"/>
    </w:rPr>
  </w:style>
  <w:style w:type="character" w:styleId="984" w:customStyle="1">
    <w:name w:val="комментарий"/>
    <w:qFormat/>
    <w:rPr>
      <w:b/>
      <w:i/>
      <w:shd w:val="clear" w:color="auto" w:fill="ffff99"/>
    </w:rPr>
  </w:style>
  <w:style w:type="paragraph" w:styleId="985" w:customStyle="1">
    <w:name w:val="Подподпункт"/>
    <w:basedOn w:val="918"/>
    <w:link w:val="986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</w:rPr>
  </w:style>
  <w:style w:type="character" w:styleId="986" w:customStyle="1">
    <w:name w:val="Подподпункт Знак"/>
    <w:link w:val="985"/>
    <w:rPr>
      <w:sz w:val="26"/>
      <w:szCs w:val="26"/>
    </w:rPr>
  </w:style>
  <w:style w:type="paragraph" w:styleId="987" w:customStyle="1">
    <w:name w:val="УРОВЕНЬ_(а)"/>
    <w:basedOn w:val="953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88" w:customStyle="1">
    <w:name w:val="УРОВЕНЬ_-"/>
    <w:basedOn w:val="953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989" w:customStyle="1">
    <w:name w:val="УРОВЕНЬ_Абзац_тип2"/>
    <w:basedOn w:val="953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90" w:customStyle="1">
    <w:name w:val="УРОВЕНЬ_Абзац_тип3"/>
    <w:basedOn w:val="953"/>
    <w:link w:val="992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91" w:customStyle="1">
    <w:name w:val="УРОВЕНЬ_Подпись"/>
    <w:basedOn w:val="953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992" w:customStyle="1">
    <w:name w:val="УРОВЕНЬ_Абзац_тип3 Знак"/>
    <w:link w:val="990"/>
    <w:rPr>
      <w:rFonts w:eastAsia="Calibri"/>
      <w:sz w:val="26"/>
      <w:szCs w:val="28"/>
      <w:lang w:eastAsia="en-US"/>
    </w:rPr>
  </w:style>
  <w:style w:type="character" w:styleId="993" w:customStyle="1">
    <w:name w:val="Верхний колонтитул Знак"/>
    <w:link w:val="908"/>
    <w:uiPriority w:val="99"/>
    <w:rPr>
      <w:sz w:val="24"/>
      <w:szCs w:val="24"/>
    </w:rPr>
  </w:style>
  <w:style w:type="character" w:styleId="994" w:customStyle="1">
    <w:name w:val="Текст примечания Знак"/>
    <w:link w:val="929"/>
    <w:qFormat/>
  </w:style>
  <w:style w:type="paragraph" w:styleId="995" w:customStyle="1">
    <w:name w:val="Стиль Заголовок 1 + по ширине"/>
    <w:basedOn w:val="739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</w:rPr>
  </w:style>
  <w:style w:type="paragraph" w:styleId="996">
    <w:name w:val="endnote text"/>
    <w:basedOn w:val="738"/>
    <w:link w:val="997"/>
    <w:rPr>
      <w:sz w:val="20"/>
      <w:szCs w:val="20"/>
    </w:rPr>
  </w:style>
  <w:style w:type="character" w:styleId="997" w:customStyle="1">
    <w:name w:val="Текст концевой сноски Знак"/>
    <w:basedOn w:val="748"/>
    <w:link w:val="996"/>
  </w:style>
  <w:style w:type="character" w:styleId="998">
    <w:name w:val="endnote reference"/>
    <w:basedOn w:val="748"/>
    <w:rPr>
      <w:vertAlign w:val="superscript"/>
    </w:rPr>
  </w:style>
  <w:style w:type="paragraph" w:styleId="999" w:customStyle="1">
    <w:name w:val="Заголовок 2 КВВ"/>
    <w:basedOn w:val="738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000" w:customStyle="1">
    <w:name w:val="Пункт2 Знак"/>
    <w:link w:val="919"/>
    <w:rPr>
      <w:b/>
      <w:sz w:val="28"/>
    </w:rPr>
  </w:style>
  <w:style w:type="paragraph" w:styleId="1001" w:customStyle="1">
    <w:name w:val="Таблица текст"/>
    <w:basedOn w:val="738"/>
    <w:pPr>
      <w:ind w:left="57" w:right="57"/>
      <w:spacing w:before="40" w:after="40"/>
    </w:pPr>
    <w:rPr>
      <w:sz w:val="24"/>
      <w:szCs w:val="26"/>
    </w:rPr>
  </w:style>
  <w:style w:type="paragraph" w:styleId="1002">
    <w:name w:val="Normal (Web)"/>
    <w:basedOn w:val="738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03" w:customStyle="1">
    <w:name w:val="УРОВЕНЬ_1."/>
    <w:basedOn w:val="953"/>
    <w:link w:val="1004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04" w:customStyle="1">
    <w:name w:val="УРОВЕНЬ_1. Знак"/>
    <w:link w:val="1003"/>
    <w:rPr>
      <w:rFonts w:eastAsia="Calibri"/>
      <w:caps/>
      <w:sz w:val="28"/>
      <w:szCs w:val="28"/>
      <w:lang w:eastAsia="en-US"/>
    </w:rPr>
  </w:style>
  <w:style w:type="table" w:styleId="1005" w:customStyle="1">
    <w:name w:val="Сетка таблицы1"/>
    <w:basedOn w:val="749"/>
    <w:next w:val="910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06">
    <w:name w:val="toc 6"/>
    <w:basedOn w:val="738"/>
    <w:next w:val="738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007">
    <w:name w:val="toc 7"/>
    <w:basedOn w:val="738"/>
    <w:next w:val="738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008">
    <w:name w:val="toc 8"/>
    <w:basedOn w:val="738"/>
    <w:next w:val="738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009" w:customStyle="1">
    <w:name w:val="Неразрешенное упоминание1"/>
    <w:basedOn w:val="748"/>
    <w:uiPriority w:val="99"/>
    <w:semiHidden/>
    <w:unhideWhenUsed/>
    <w:rPr>
      <w:color w:val="605e5c"/>
      <w:shd w:val="clear" w:color="auto" w:fill="e1dfdd"/>
    </w:rPr>
  </w:style>
  <w:style w:type="character" w:styleId="1010" w:customStyle="1">
    <w:name w:val="Основной текст с отступом 3 Знак"/>
    <w:link w:val="915"/>
    <w:rPr>
      <w:sz w:val="16"/>
      <w:szCs w:val="16"/>
    </w:rPr>
  </w:style>
  <w:style w:type="character" w:styleId="1011">
    <w:name w:val="line number"/>
    <w:basedOn w:val="748"/>
    <w:semiHidden/>
    <w:unhideWhenUsed/>
  </w:style>
  <w:style w:type="character" w:styleId="1012">
    <w:name w:val="Placeholder Text"/>
    <w:basedOn w:val="748"/>
    <w:uiPriority w:val="99"/>
    <w:semiHidden/>
    <w:rPr>
      <w:color w:val="80808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https://docs.cntd.ru/document/573068704" TargetMode="External"/><Relationship Id="rId14" Type="http://schemas.openxmlformats.org/officeDocument/2006/relationships/hyperlink" Target="https://docs.cntd.ru/document/57311469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DB2C4-EC5F-43B4-954B-8E56DF53A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creator>Быстров Олег Геннадьевич</dc:creator>
  <cp:lastModifiedBy>nikitina_nv</cp:lastModifiedBy>
  <cp:revision>23</cp:revision>
  <dcterms:created xsi:type="dcterms:W3CDTF">2025-10-14T03:08:00Z</dcterms:created>
  <dcterms:modified xsi:type="dcterms:W3CDTF">2026-02-03T05:31:01Z</dcterms:modified>
</cp:coreProperties>
</file>